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36" w:rsidRPr="00770536" w:rsidRDefault="00B026CF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1.  </w:t>
      </w:r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Lest den Text und </w:t>
      </w:r>
      <w:proofErr w:type="spellStart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markiere</w:t>
      </w:r>
      <w:proofErr w:type="spellEnd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richtig</w:t>
      </w:r>
      <w:proofErr w:type="spellEnd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oder</w:t>
      </w:r>
      <w:proofErr w:type="spellEnd"/>
      <w:proofErr w:type="gramEnd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770536" w:rsidRPr="007705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falsch</w:t>
      </w:r>
      <w:proofErr w:type="spellEnd"/>
      <w:r w:rsidR="00770536"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(прочитай текст и отметь - правильно или неправильно)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Rebeccas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Geburtstag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März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hat Rebecca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Geburtstag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hat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viele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Freunde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Freundinnen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deshalb</w:t>
      </w:r>
      <w:proofErr w:type="spellEnd"/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schreibt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viele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Einladungen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will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ihren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Geburtstag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groß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feiern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deshalb</w:t>
      </w:r>
      <w:proofErr w:type="spellEnd"/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macht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Party. </w:t>
      </w:r>
      <w:proofErr w:type="spellStart"/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Ihre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Oma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backt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Kuchen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Ihr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Bruder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war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letzte</w:t>
      </w:r>
      <w:proofErr w:type="spellEnd"/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Woche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krank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jetzt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muss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er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noch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schnell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Geschenk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fűr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besorgen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Am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Samstag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kommen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ihre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Freunde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bringen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viele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Geschenke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Rebecca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bekommt</w:t>
      </w:r>
      <w:proofErr w:type="spellEnd"/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auch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lustige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Glűckwűnsche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1.Rebecca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hat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viele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Freunde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2.Rebecca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hat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Frűhling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Geburtstag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3.Sie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macht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keine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Geburtstagsparty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4.Ihre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Oma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macht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Kuchen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5.Ihr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Bruder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hat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ein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Geschenk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fűr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6.Die</w:t>
      </w:r>
      <w:proofErr w:type="gram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Party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ist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am </w:t>
      </w:r>
      <w:proofErr w:type="spellStart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Samstag</w:t>
      </w:r>
      <w:proofErr w:type="spellEnd"/>
      <w:r w:rsidRPr="007705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 в тетради письменно</w:t>
      </w: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6CF" w:rsidRPr="00B026CF" w:rsidRDefault="00B026CF" w:rsidP="00B026CF">
      <w:pPr>
        <w:pStyle w:val="a4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</w:t>
      </w:r>
      <w:proofErr w:type="gramStart"/>
      <w:r>
        <w:rPr>
          <w:b/>
          <w:sz w:val="28"/>
          <w:szCs w:val="28"/>
          <w:lang w:val="en-US"/>
        </w:rPr>
        <w:t>2.</w:t>
      </w:r>
      <w:r w:rsidRPr="00B026CF">
        <w:rPr>
          <w:b/>
          <w:sz w:val="28"/>
          <w:szCs w:val="28"/>
        </w:rPr>
        <w:t>Напишите предложения в перфекте.</w:t>
      </w:r>
      <w:proofErr w:type="gramEnd"/>
    </w:p>
    <w:p w:rsidR="00B026CF" w:rsidRPr="00B026CF" w:rsidRDefault="00B026CF" w:rsidP="00B026CF">
      <w:pPr>
        <w:pStyle w:val="a4"/>
        <w:rPr>
          <w:sz w:val="28"/>
          <w:szCs w:val="28"/>
          <w:lang w:val="en-US"/>
        </w:rPr>
      </w:pPr>
      <w:proofErr w:type="spellStart"/>
      <w:proofErr w:type="gramStart"/>
      <w:r w:rsidRPr="00B026CF">
        <w:rPr>
          <w:sz w:val="28"/>
          <w:szCs w:val="28"/>
          <w:lang w:val="en-US"/>
        </w:rPr>
        <w:t>Ich</w:t>
      </w:r>
      <w:proofErr w:type="spellEnd"/>
      <w:r w:rsidRPr="00B026CF">
        <w:rPr>
          <w:sz w:val="28"/>
          <w:szCs w:val="28"/>
          <w:lang w:val="en-US"/>
        </w:rPr>
        <w:t xml:space="preserve"> ____ </w:t>
      </w:r>
      <w:proofErr w:type="spellStart"/>
      <w:r w:rsidRPr="00B026CF">
        <w:rPr>
          <w:sz w:val="28"/>
          <w:szCs w:val="28"/>
          <w:lang w:val="en-US"/>
        </w:rPr>
        <w:t>meine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proofErr w:type="spellStart"/>
      <w:r w:rsidRPr="00B026CF">
        <w:rPr>
          <w:sz w:val="28"/>
          <w:szCs w:val="28"/>
          <w:lang w:val="en-US"/>
        </w:rPr>
        <w:t>Tasche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r w:rsidRPr="00B026CF">
        <w:rPr>
          <w:sz w:val="28"/>
          <w:szCs w:val="28"/>
          <w:u w:val="single"/>
          <w:lang w:val="en-US"/>
        </w:rPr>
        <w:t>_______</w:t>
      </w:r>
      <w:r w:rsidRPr="00B026CF">
        <w:rPr>
          <w:sz w:val="28"/>
          <w:szCs w:val="28"/>
          <w:lang w:val="en-US"/>
        </w:rPr>
        <w:t xml:space="preserve"> (</w:t>
      </w:r>
      <w:proofErr w:type="spellStart"/>
      <w:r w:rsidRPr="00B026CF">
        <w:rPr>
          <w:sz w:val="28"/>
          <w:szCs w:val="28"/>
          <w:lang w:val="en-US"/>
        </w:rPr>
        <w:t>verlieren</w:t>
      </w:r>
      <w:proofErr w:type="spellEnd"/>
      <w:r w:rsidRPr="00B026CF">
        <w:rPr>
          <w:sz w:val="28"/>
          <w:szCs w:val="28"/>
          <w:lang w:val="en-US"/>
        </w:rPr>
        <w:t>).</w:t>
      </w:r>
      <w:proofErr w:type="gramEnd"/>
    </w:p>
    <w:p w:rsidR="00B026CF" w:rsidRPr="00B026CF" w:rsidRDefault="00B026CF" w:rsidP="00B026CF">
      <w:pPr>
        <w:pStyle w:val="a4"/>
        <w:rPr>
          <w:sz w:val="28"/>
          <w:szCs w:val="28"/>
          <w:lang w:val="en-US"/>
        </w:rPr>
      </w:pPr>
      <w:proofErr w:type="spellStart"/>
      <w:r w:rsidRPr="00B026CF">
        <w:rPr>
          <w:sz w:val="28"/>
          <w:szCs w:val="28"/>
          <w:lang w:val="en-US"/>
        </w:rPr>
        <w:t>Er</w:t>
      </w:r>
      <w:proofErr w:type="spellEnd"/>
      <w:r w:rsidRPr="00B026CF">
        <w:rPr>
          <w:sz w:val="28"/>
          <w:szCs w:val="28"/>
          <w:lang w:val="en-US"/>
        </w:rPr>
        <w:t xml:space="preserve"> _____ </w:t>
      </w:r>
      <w:proofErr w:type="spellStart"/>
      <w:r w:rsidRPr="00B026CF">
        <w:rPr>
          <w:sz w:val="28"/>
          <w:szCs w:val="28"/>
          <w:lang w:val="en-US"/>
        </w:rPr>
        <w:t>ein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proofErr w:type="spellStart"/>
      <w:r w:rsidRPr="00B026CF">
        <w:rPr>
          <w:sz w:val="28"/>
          <w:szCs w:val="28"/>
          <w:lang w:val="en-US"/>
        </w:rPr>
        <w:t>interessantes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proofErr w:type="spellStart"/>
      <w:r w:rsidRPr="00B026CF">
        <w:rPr>
          <w:sz w:val="28"/>
          <w:szCs w:val="28"/>
          <w:lang w:val="en-US"/>
        </w:rPr>
        <w:t>Buch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r w:rsidRPr="00B026CF">
        <w:rPr>
          <w:sz w:val="28"/>
          <w:szCs w:val="28"/>
          <w:u w:val="single"/>
          <w:lang w:val="en-US"/>
        </w:rPr>
        <w:t>_______ (</w:t>
      </w:r>
      <w:proofErr w:type="spellStart"/>
      <w:r w:rsidRPr="00B026CF">
        <w:rPr>
          <w:sz w:val="28"/>
          <w:szCs w:val="28"/>
          <w:lang w:val="en-US"/>
        </w:rPr>
        <w:t>lesen</w:t>
      </w:r>
      <w:proofErr w:type="spellEnd"/>
      <w:r w:rsidRPr="00B026CF">
        <w:rPr>
          <w:sz w:val="28"/>
          <w:szCs w:val="28"/>
          <w:lang w:val="en-US"/>
        </w:rPr>
        <w:t>).</w:t>
      </w:r>
    </w:p>
    <w:p w:rsidR="00B026CF" w:rsidRPr="00B026CF" w:rsidRDefault="00B026CF" w:rsidP="00B026CF">
      <w:pPr>
        <w:pStyle w:val="a4"/>
        <w:rPr>
          <w:sz w:val="28"/>
          <w:szCs w:val="28"/>
          <w:lang w:val="en-US"/>
        </w:rPr>
      </w:pPr>
      <w:proofErr w:type="spellStart"/>
      <w:r w:rsidRPr="00B026CF">
        <w:rPr>
          <w:sz w:val="28"/>
          <w:szCs w:val="28"/>
          <w:lang w:val="en-US"/>
        </w:rPr>
        <w:t>Wir</w:t>
      </w:r>
      <w:proofErr w:type="spellEnd"/>
      <w:r w:rsidRPr="00B026CF">
        <w:rPr>
          <w:sz w:val="28"/>
          <w:szCs w:val="28"/>
          <w:lang w:val="en-US"/>
        </w:rPr>
        <w:t xml:space="preserve"> ______ </w:t>
      </w:r>
      <w:proofErr w:type="spellStart"/>
      <w:r w:rsidRPr="00B026CF">
        <w:rPr>
          <w:sz w:val="28"/>
          <w:szCs w:val="28"/>
          <w:lang w:val="en-US"/>
        </w:rPr>
        <w:t>einen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proofErr w:type="spellStart"/>
      <w:r w:rsidRPr="00B026CF">
        <w:rPr>
          <w:sz w:val="28"/>
          <w:szCs w:val="28"/>
          <w:lang w:val="en-US"/>
        </w:rPr>
        <w:t>guten</w:t>
      </w:r>
      <w:proofErr w:type="spellEnd"/>
      <w:r w:rsidRPr="00B026CF">
        <w:rPr>
          <w:sz w:val="28"/>
          <w:szCs w:val="28"/>
          <w:lang w:val="en-US"/>
        </w:rPr>
        <w:t xml:space="preserve"> Film </w:t>
      </w:r>
      <w:r w:rsidRPr="00B026CF">
        <w:rPr>
          <w:sz w:val="28"/>
          <w:szCs w:val="28"/>
          <w:u w:val="single"/>
          <w:lang w:val="en-US"/>
        </w:rPr>
        <w:t>______</w:t>
      </w:r>
      <w:r w:rsidRPr="00B026CF">
        <w:rPr>
          <w:sz w:val="28"/>
          <w:szCs w:val="28"/>
          <w:lang w:val="en-US"/>
        </w:rPr>
        <w:t xml:space="preserve"> (</w:t>
      </w:r>
      <w:proofErr w:type="spellStart"/>
      <w:r w:rsidRPr="00B026CF">
        <w:rPr>
          <w:sz w:val="28"/>
          <w:szCs w:val="28"/>
          <w:lang w:val="en-US"/>
        </w:rPr>
        <w:t>sehen</w:t>
      </w:r>
      <w:proofErr w:type="spellEnd"/>
      <w:r w:rsidRPr="00B026CF">
        <w:rPr>
          <w:sz w:val="28"/>
          <w:szCs w:val="28"/>
          <w:lang w:val="en-US"/>
        </w:rPr>
        <w:t>)</w:t>
      </w:r>
    </w:p>
    <w:p w:rsidR="00B026CF" w:rsidRPr="00B026CF" w:rsidRDefault="00B026CF" w:rsidP="00B026CF">
      <w:pPr>
        <w:pStyle w:val="a4"/>
        <w:rPr>
          <w:sz w:val="28"/>
          <w:szCs w:val="28"/>
          <w:lang w:val="en-US"/>
        </w:rPr>
      </w:pPr>
      <w:proofErr w:type="spellStart"/>
      <w:r w:rsidRPr="00B026CF">
        <w:rPr>
          <w:sz w:val="28"/>
          <w:szCs w:val="28"/>
          <w:lang w:val="en-US"/>
        </w:rPr>
        <w:t>Meine</w:t>
      </w:r>
      <w:proofErr w:type="spellEnd"/>
      <w:r w:rsidRPr="00B026CF">
        <w:rPr>
          <w:sz w:val="28"/>
          <w:szCs w:val="28"/>
          <w:lang w:val="en-US"/>
        </w:rPr>
        <w:t xml:space="preserve"> Mutter ____ </w:t>
      </w:r>
      <w:proofErr w:type="spellStart"/>
      <w:r w:rsidRPr="00B026CF">
        <w:rPr>
          <w:sz w:val="28"/>
          <w:szCs w:val="28"/>
          <w:lang w:val="en-US"/>
        </w:rPr>
        <w:t>ein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proofErr w:type="spellStart"/>
      <w:r w:rsidRPr="00B026CF">
        <w:rPr>
          <w:sz w:val="28"/>
          <w:szCs w:val="28"/>
          <w:lang w:val="en-US"/>
        </w:rPr>
        <w:t>schönes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proofErr w:type="spellStart"/>
      <w:r w:rsidRPr="00B026CF">
        <w:rPr>
          <w:sz w:val="28"/>
          <w:szCs w:val="28"/>
          <w:lang w:val="en-US"/>
        </w:rPr>
        <w:t>Kleid</w:t>
      </w:r>
      <w:proofErr w:type="spellEnd"/>
      <w:r w:rsidRPr="00B026CF">
        <w:rPr>
          <w:sz w:val="28"/>
          <w:szCs w:val="28"/>
          <w:lang w:val="en-US"/>
        </w:rPr>
        <w:t xml:space="preserve"> </w:t>
      </w:r>
      <w:r w:rsidRPr="00B026CF">
        <w:rPr>
          <w:sz w:val="28"/>
          <w:szCs w:val="28"/>
          <w:u w:val="single"/>
          <w:lang w:val="en-US"/>
        </w:rPr>
        <w:t>___</w:t>
      </w:r>
      <w:proofErr w:type="gramStart"/>
      <w:r w:rsidRPr="00B026CF">
        <w:rPr>
          <w:sz w:val="28"/>
          <w:szCs w:val="28"/>
          <w:u w:val="single"/>
          <w:lang w:val="en-US"/>
        </w:rPr>
        <w:t>_(</w:t>
      </w:r>
      <w:proofErr w:type="spellStart"/>
      <w:proofErr w:type="gramEnd"/>
      <w:r w:rsidRPr="00B026CF">
        <w:rPr>
          <w:sz w:val="28"/>
          <w:szCs w:val="28"/>
          <w:lang w:val="en-US"/>
        </w:rPr>
        <w:t>kaufen</w:t>
      </w:r>
      <w:proofErr w:type="spellEnd"/>
      <w:r w:rsidRPr="00B026CF">
        <w:rPr>
          <w:sz w:val="28"/>
          <w:szCs w:val="28"/>
          <w:lang w:val="en-US"/>
        </w:rPr>
        <w:t>).</w:t>
      </w:r>
    </w:p>
    <w:p w:rsidR="00B026CF" w:rsidRPr="00B026CF" w:rsidRDefault="00B026CF" w:rsidP="00B026CF">
      <w:pPr>
        <w:pStyle w:val="a4"/>
        <w:rPr>
          <w:sz w:val="28"/>
          <w:szCs w:val="28"/>
          <w:lang w:val="en-US"/>
        </w:rPr>
      </w:pPr>
      <w:r w:rsidRPr="00B026CF">
        <w:rPr>
          <w:sz w:val="28"/>
          <w:szCs w:val="28"/>
          <w:lang w:val="en-US"/>
        </w:rPr>
        <w:t xml:space="preserve">Mein </w:t>
      </w:r>
      <w:proofErr w:type="spellStart"/>
      <w:r w:rsidRPr="00B026CF">
        <w:rPr>
          <w:sz w:val="28"/>
          <w:szCs w:val="28"/>
          <w:lang w:val="en-US"/>
        </w:rPr>
        <w:t>Bruder</w:t>
      </w:r>
      <w:proofErr w:type="spellEnd"/>
      <w:r w:rsidRPr="00B026CF">
        <w:rPr>
          <w:sz w:val="28"/>
          <w:szCs w:val="28"/>
          <w:lang w:val="en-US"/>
        </w:rPr>
        <w:t xml:space="preserve"> _____ </w:t>
      </w:r>
      <w:proofErr w:type="spellStart"/>
      <w:r w:rsidRPr="00B026CF">
        <w:rPr>
          <w:sz w:val="28"/>
          <w:szCs w:val="28"/>
          <w:lang w:val="en-US"/>
        </w:rPr>
        <w:t>sein</w:t>
      </w:r>
      <w:proofErr w:type="spellEnd"/>
      <w:r w:rsidRPr="00B026CF">
        <w:rPr>
          <w:sz w:val="28"/>
          <w:szCs w:val="28"/>
          <w:lang w:val="en-US"/>
        </w:rPr>
        <w:t xml:space="preserve"> Zimmer _____ (</w:t>
      </w:r>
      <w:proofErr w:type="spellStart"/>
      <w:r w:rsidRPr="00B026CF">
        <w:rPr>
          <w:sz w:val="28"/>
          <w:szCs w:val="28"/>
          <w:lang w:val="en-US"/>
        </w:rPr>
        <w:t>aufräumen</w:t>
      </w:r>
      <w:proofErr w:type="spellEnd"/>
      <w:r w:rsidRPr="00B026CF">
        <w:rPr>
          <w:sz w:val="28"/>
          <w:szCs w:val="28"/>
          <w:lang w:val="en-US"/>
        </w:rPr>
        <w:t>)</w:t>
      </w: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B026CF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Ключи к заданиям: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1.дорогой 6.дарить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2.скучный 7.думать</w:t>
      </w: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олагать,считать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3.пальто 8.</w:t>
      </w: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4.носить 9.счастье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5.желать 10.конечно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II. 1.Die M</w:t>
      </w:r>
      <w:r w:rsidRPr="00770536">
        <w:rPr>
          <w:rFonts w:ascii="MS Mincho" w:eastAsia="MS Mincho" w:hAnsi="MS Mincho" w:cs="MS Mincho" w:hint="eastAsia"/>
          <w:sz w:val="24"/>
          <w:szCs w:val="24"/>
          <w:lang w:eastAsia="ru-RU"/>
        </w:rPr>
        <w:t>ӓ</w:t>
      </w: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dchen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tragen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Jeans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und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T-Shirts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2.Tr</w:t>
      </w:r>
      <w:r w:rsidRPr="00770536">
        <w:rPr>
          <w:rFonts w:ascii="MS Mincho" w:eastAsia="MS Mincho" w:hAnsi="MS Mincho" w:cs="MS Mincho" w:hint="eastAsia"/>
          <w:sz w:val="24"/>
          <w:szCs w:val="24"/>
          <w:lang w:eastAsia="ru-RU"/>
        </w:rPr>
        <w:t>ӓ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gst</w:t>
      </w:r>
      <w:proofErr w:type="spellEnd"/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du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Brille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3.Meine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Schwester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hat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gestern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Geburtstag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4.Waren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gestern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ins Kino?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III. 1.Jens war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zwei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Tage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krank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2.Kinder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wart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ihr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gestern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ins Theater?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3.Hattest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du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deinem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Freund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Streit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4.Leider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hatte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Grippe.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5.Ich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war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gestern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ungesund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IV. 1.Ich bin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müde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deshalb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gleich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Bett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2.Alle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haben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Hunger,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deshalb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gibt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Kartoffelsalat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Würstchen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3.Ich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möchte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ins Kino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und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meine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Freundin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möchte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spazieren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gehen</w:t>
      </w:r>
      <w:proofErr w:type="spellEnd"/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4.Ich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möchte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eine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Party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organisieren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aber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meine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Mutter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erlaubt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mir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nicht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 1.Richtig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2.Richtig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3.Falsch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spell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Richtig</w:t>
      </w:r>
      <w:proofErr w:type="spell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5.Falsch</w:t>
      </w:r>
      <w:proofErr w:type="gramEnd"/>
      <w:r w:rsidRPr="007705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770536" w:rsidRPr="00770536" w:rsidRDefault="00770536" w:rsidP="00770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6.Richtig </w:t>
      </w:r>
    </w:p>
    <w:p w:rsidR="00770536" w:rsidRPr="00770536" w:rsidRDefault="00770536" w:rsidP="00770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Поделиться…</w:t>
      </w:r>
    </w:p>
    <w:p w:rsidR="00770536" w:rsidRPr="00770536" w:rsidRDefault="00770536" w:rsidP="00770536">
      <w:pPr>
        <w:spacing w:before="100" w:beforeAutospacing="1" w:after="100" w:afterAutospacing="1" w:line="240" w:lineRule="auto"/>
        <w:jc w:val="center"/>
        <w:outlineLvl w:val="2"/>
        <w:rPr>
          <w:ins w:id="0" w:author="Unknown"/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ins w:id="1" w:author="Unknown">
        <w:r w:rsidRPr="00770536">
          <w:rPr>
            <w:rFonts w:ascii="Times New Roman" w:eastAsia="Times New Roman" w:hAnsi="Times New Roman" w:cs="Times New Roman"/>
            <w:b/>
            <w:bCs/>
            <w:sz w:val="27"/>
            <w:szCs w:val="27"/>
            <w:lang w:eastAsia="ru-RU"/>
          </w:rPr>
          <w:t>Английский язык - еще материалы к урокам:</w:t>
        </w:r>
      </w:ins>
    </w:p>
    <w:p w:rsidR="00770536" w:rsidRPr="00770536" w:rsidRDefault="00DB1A0D" w:rsidP="00770536">
      <w:pPr>
        <w:numPr>
          <w:ilvl w:val="0"/>
          <w:numId w:val="1"/>
        </w:numPr>
        <w:spacing w:before="100" w:beforeAutospacing="1" w:after="100" w:afterAutospacing="1" w:line="240" w:lineRule="auto"/>
        <w:rPr>
          <w:ins w:id="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"https://uchitelya.com/angliyskiy-yazyk/126037-prezentaciya-april-fools-day-den-smeha.html" \o 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Презентация "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April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Fool’s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Day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(День Смеха)"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1"/>
        </w:numPr>
        <w:spacing w:before="100" w:beforeAutospacing="1" w:after="100" w:afterAutospacing="1" w:line="240" w:lineRule="auto"/>
        <w:rPr>
          <w:ins w:id="4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"https://uchitelya.com/angliyskiy-yazyk/126036-vneklassnoe-meropriyatie-april-fools-day-den-smeha.html" \o 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Внеклассное мероприятие "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April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Fool’s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Day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(День Смеха)"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1"/>
        </w:numPr>
        <w:spacing w:before="100" w:beforeAutospacing="1" w:after="100" w:afterAutospacing="1" w:line="240" w:lineRule="auto"/>
        <w:rPr>
          <w:ins w:id="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"https://uchitelya.com/angliyskiy-yazyk/126020-plan-konspekt-uroka-now-i-know-2-klass.html" \o 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План - конспект урока "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Now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I </w:t>
        </w:r>
        <w:proofErr w:type="spell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know</w:t>
        </w:r>
        <w:proofErr w:type="spell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 2 класс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1"/>
        </w:numPr>
        <w:spacing w:before="100" w:beforeAutospacing="1" w:after="100" w:afterAutospacing="1" w:line="240" w:lineRule="auto"/>
        <w:rPr>
          <w:ins w:id="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9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"https://uchitelya.com/angliyskiy-yazyk/126012-konspekt-zanyatiya-prazdnovanie-pashi-v-anglii-2-klass.html" \o 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Конспект занятия "Празднование Пасхи в Англии" 2 класс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1"/>
        </w:numPr>
        <w:spacing w:before="100" w:beforeAutospacing="1" w:after="100" w:afterAutospacing="1" w:line="240" w:lineRule="auto"/>
        <w:rPr>
          <w:ins w:id="1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"https://uchitelya.com/angliyskiy-yazyk/126003-konspekt-uroka-moe-svobodnoe-vremya-4-klass.html" \o 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Конспект урока "Мое свободное время" 4 класс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1"/>
        </w:numPr>
        <w:spacing w:before="100" w:beforeAutospacing="1" w:after="100" w:afterAutospacing="1" w:line="240" w:lineRule="auto"/>
        <w:rPr>
          <w:ins w:id="1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"https://uchitelya.com/angliyskiy-yazyk/126002-konspekt-uroka-puteshestvie-po-germanii-9-klass.html" \o 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Конспект урока "Путешествие по Германии" 9 класс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770536" w:rsidP="00770536">
      <w:pPr>
        <w:spacing w:before="100" w:beforeAutospacing="1" w:after="100" w:afterAutospacing="1" w:line="240" w:lineRule="auto"/>
        <w:outlineLvl w:val="5"/>
        <w:rPr>
          <w:ins w:id="14" w:author="Unknown"/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ins w:id="15" w:author="Unknown">
        <w:r w:rsidRPr="00770536">
          <w:rPr>
            <w:rFonts w:ascii="Times New Roman" w:eastAsia="Times New Roman" w:hAnsi="Times New Roman" w:cs="Times New Roman"/>
            <w:b/>
            <w:bCs/>
            <w:sz w:val="15"/>
            <w:szCs w:val="15"/>
            <w:lang w:eastAsia="ru-RU"/>
          </w:rPr>
          <w:t>Предметы</w:t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1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/algebra/" style="width:24pt;height:24pt"/>
        </w:pict>
      </w:r>
      <w:ins w:id="1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"https://uchitelya.com/algebra/"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Алгебра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1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"https://uchitelya.com/templates/pstemplate/images/picons/pi18.png"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alt="/angliyskiy-yazyk/" style="width:24pt;height:24pt"/>
        </w:pict>
      </w:r>
      <w:ins w:id="2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Английский язык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2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"https://uchitelya.com/templates/pstemplate/images/picons/pi11.png"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7" type="#_x0000_t75" alt="/biologiya/" style="width:24pt;height:24pt"/>
        </w:pict>
      </w:r>
      <w:ins w:id="2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"https://uchitelya.com/biologiya/"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Биология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2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"https://uchitelya.com/templates/pstemplate/images/picons/pi12.png"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8" type="#_x0000_t75" alt="/georgrafiya/" style="width:24pt;height:24pt"/>
        </w:pict>
      </w:r>
      <w:ins w:id="2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"https://uchitelya.com/georgrafiya/"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География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2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9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9" type="#_x0000_t75" alt="/geometriya/" style="width:24pt;height:24pt"/>
        </w:pict>
      </w:r>
      <w:ins w:id="3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"https://uchitelya.com/geometriya/"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Геометрия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3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"https://uchitelya.com/templates/pstemplate/images/picons/pi19.png"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0" type="#_x0000_t75" alt="/izo/" style="width:24pt;height:24pt"/>
        </w:pict>
      </w:r>
      <w:ins w:id="3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"https://uchitelya.com/izo/"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ИЗО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34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5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"https://uchitelya.com/templates/pstemplate/images/picons/pi4.png"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1" type="#_x0000_t75" alt="/informatika/" style="width:24pt;height:24pt"/>
        </w:pict>
      </w:r>
      <w:ins w:id="3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"https://uchitelya.com/informatika/"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Информатика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3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"https://uchitelya.com/templates/pstemplate/images/picons/pi13.png"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2" type="#_x0000_t75" alt="/istoriya/" style="width:24pt;height:24pt"/>
        </w:pict>
      </w:r>
      <w:ins w:id="39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"https://uchitelya.com/istoriya/"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История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4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"https://uchitelya.com/templates/pstemplate/images/picons/pi16.png"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3" type="#_x0000_t75" alt="/literatura/" style="width:24pt;height:24pt"/>
        </w:pict>
      </w:r>
      <w:ins w:id="4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"https://uchitelya.com/literatura/"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Литература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4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"https://uchitelya.com/templates/pstemplate/images/picons/pi3.png"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4" type="#_x0000_t75" alt="/matematika/" style="width:24pt;height:24pt"/>
        </w:pict>
      </w:r>
      <w:ins w:id="45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"https://uchitelya.com/matematika/"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Математика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4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"https://uchitelya.com/templates/pstemplate/images/picons/pi20.png"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5" type="#_x0000_t75" alt="/music/" style="width:24pt;height:24pt"/>
        </w:pict>
      </w:r>
      <w:ins w:id="4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"https://uchitelya.com/music/"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Музыка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4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"https://uchitelya.com/templates/pstemplate/images/picons/pi26.png"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6" type="#_x0000_t75" alt="/mhk/" style="width:24pt;height:24pt"/>
        </w:pict>
      </w:r>
      <w:ins w:id="5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"https://uchitelya.com/mhk/"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МХК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5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"https://uchitelya.com/templates/pstemplate/images/picons/pi22.png"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7" type="#_x0000_t75" alt="/nachalnaya-shkola/" style="width:24pt;height:24pt"/>
        </w:pict>
      </w:r>
      <w:ins w:id="5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"https://uchitelya.com/nachalnaya-shkola/"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Начальная школа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5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"https://uchitelya.com/templates/pstemplate/images/picons/pi6.png"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8" type="#_x0000_t75" alt="/obzh/" style="width:24pt;height:24pt"/>
        </w:pict>
      </w:r>
      <w:ins w:id="5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"https://uchitelya.com/obzh/"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ОБЖ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5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9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"https://uchitelya.com/templates/pstemplate/images/picons/pi5.png"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9" type="#_x0000_t75" alt="/obschestvoznanie/" style="width:24pt;height:24pt"/>
        </w:pict>
      </w:r>
      <w:ins w:id="6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"https://uchitelya.com/obschestvoznanie/"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Обществознание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6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6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"https://uchitelya.com/templates/pstemplate/images/picons/pi9.png"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0" type="#_x0000_t75" alt="/okruzhayuschiy-mir/" style="width:24pt;height:24pt"/>
        </w:pict>
      </w:r>
      <w:ins w:id="6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"https://uchitelya.com/okruzhayuschiy-mir/"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Окружающий мир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64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65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"https://uchitelya.com/templates/pstemplate/images/picons/pi21.png"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1" type="#_x0000_t75" alt="/orkse/" style="width:24pt;height:24pt"/>
        </w:pict>
      </w:r>
      <w:ins w:id="6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"https://uchitelya.com/orkse/"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ОРКСЭ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6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6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"https://uchitelya.com/templates/pstemplate/images/picons/pi27.png"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2" type="#_x0000_t75" alt="/pedagogika/" style="width:24pt;height:24pt"/>
        </w:pict>
      </w:r>
      <w:ins w:id="69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"https://uchitelya.com/pedagogika/"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Педагогика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7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7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"https://uchitelya.com/templates/pstemplate/images/picons/pi17.png"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3" type="#_x0000_t75" alt="/russkiy-yazyk/" style="width:24pt;height:24pt"/>
        </w:pict>
      </w:r>
      <w:ins w:id="7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"https://uchitelya.com/russkiy-yazyk/"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Русский язык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7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7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"https://uchitelya.com/templates/pstemplate/images/picons/pi25.png"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4" type="#_x0000_t75" alt="/tehnologiya/" style="width:24pt;height:24pt"/>
        </w:pict>
      </w:r>
      <w:ins w:id="75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"https://uchitelya.com/tehnologiya/"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Технология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7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7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"https://uchitelya.com/templates/pstemplate/images/picons/pi7.png"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5" type="#_x0000_t75" alt="/fizika/" style="width:24pt;height:24pt"/>
        </w:pict>
      </w:r>
      <w:ins w:id="7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"https://uchitelya.com/fizika/"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Физика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7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8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"https://uchitelya.com/templates/pstemplate/images/picons/pi23.png"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6" type="#_x0000_t75" alt="/fizkultura/" style="width:24pt;height:24pt"/>
        </w:pict>
      </w:r>
      <w:ins w:id="8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"https://uchitelya.com/fizkultura/"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Физкультура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8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83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"https://uchitelya.com/templates/pstemplate/images/picons/pi8.png"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7" type="#_x0000_t75" alt="/himiya/" style="width:24pt;height:24pt"/>
        </w:pict>
      </w:r>
      <w:ins w:id="8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"https://uchitelya.com/himiya/"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Химия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DB1A0D" w:rsidP="00770536">
      <w:pPr>
        <w:numPr>
          <w:ilvl w:val="0"/>
          <w:numId w:val="2"/>
        </w:numPr>
        <w:spacing w:before="100" w:beforeAutospacing="1" w:after="100" w:afterAutospacing="1" w:line="240" w:lineRule="auto"/>
        <w:rPr>
          <w:ins w:id="8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8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"https://uchitelya.com/templates/pstemplate/images/picons/pi24.png"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8" type="#_x0000_t75" alt="/ekologiya/" style="width:24pt;height:24pt"/>
        </w:pict>
      </w:r>
      <w:ins w:id="87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"https://uchitelya.com/ekologiya/"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Экология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770536" w:rsidRPr="00770536" w:rsidRDefault="00770536" w:rsidP="00770536">
      <w:pPr>
        <w:spacing w:before="100" w:beforeAutospacing="1" w:after="100" w:afterAutospacing="1" w:line="240" w:lineRule="auto"/>
        <w:jc w:val="center"/>
        <w:rPr>
          <w:ins w:id="88" w:author="Unknown"/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ins w:id="89" w:author="Unknown">
        <w:r w:rsidRPr="00770536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ru-RU"/>
          </w:rPr>
          <w:t>Коллегам:</w:t>
        </w:r>
      </w:ins>
    </w:p>
    <w:p w:rsidR="00770536" w:rsidRPr="00770536" w:rsidRDefault="00DB1A0D" w:rsidP="00770536">
      <w:pPr>
        <w:spacing w:line="240" w:lineRule="auto"/>
        <w:jc w:val="center"/>
        <w:rPr>
          <w:ins w:id="9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91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INCLUDEPICTURE "https://uchitelya.com/images/ban.gif" \* MERGEFORMATINET </w:instrText>
        </w:r>
      </w:ins>
      <w:r w:rsidRPr="007705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B1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49" type="#_x0000_t75" alt="Сайт для учителей Учителя.com" style="width:24pt;height:24pt"/>
        </w:pict>
      </w:r>
      <w:ins w:id="9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770536">
          <w:rPr>
            <w:rFonts w:ascii="Times New Roman" w:eastAsia="Times New Roman" w:hAnsi="Times New Roman" w:cs="Times New Roman"/>
            <w:sz w:val="24"/>
            <w:szCs w:val="24"/>
          </w:rPr>
          <w:object w:dxaOrig="225" w:dyaOrig="225">
            <v:shape id="_x0000_i1054" type="#_x0000_t75" style="width:136.3pt;height:39.45pt" o:ole="">
              <v:imagedata r:id="rId5" o:title=""/>
            </v:shape>
            <w:control r:id="rId6" w:name="DefaultOcxName" w:shapeid="_x0000_i1054"/>
          </w:object>
        </w:r>
      </w:ins>
    </w:p>
    <w:p w:rsidR="00770536" w:rsidRPr="00770536" w:rsidRDefault="00770536" w:rsidP="00770536">
      <w:pPr>
        <w:spacing w:before="100" w:beforeAutospacing="1" w:after="100" w:afterAutospacing="1" w:line="240" w:lineRule="auto"/>
        <w:outlineLvl w:val="5"/>
        <w:rPr>
          <w:ins w:id="93" w:author="Unknown"/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ins w:id="94" w:author="Unknown">
        <w:r w:rsidRPr="00770536">
          <w:rPr>
            <w:rFonts w:ascii="Times New Roman" w:eastAsia="Times New Roman" w:hAnsi="Times New Roman" w:cs="Times New Roman"/>
            <w:b/>
            <w:bCs/>
            <w:sz w:val="15"/>
            <w:szCs w:val="15"/>
            <w:lang w:eastAsia="ru-RU"/>
          </w:rPr>
          <w:t>Похожие материалы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9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9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10-08-2017, 21:37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9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9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"https://uchitelya.com/pedagogika/95682-kontrolnaya-rabota-po-nemeckomu-yazyku-dlya-5-klassa.html" \o "Контрольная работа по немецкому языку для 5 класса \"Здравствуй, школа! Маленький курс повторения\""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Контрольная работа по немецкому языку для 5 класса "Здравствуй,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9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0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9-06-2017, 13:16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10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0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"https://uchitelya.com/angliyskiy-yazyk/89037-itogovaya-kontrolnaya-rabota-po-nemeckomu-yazyku-5-klass-gorizonty.html" \o "Итоговая контрольная работа по немецкому языку 5 класс (Горизонты)"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Итоговая контрольная работа по немецкому языку 5 класс (Горизонты)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10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0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7-05-2017, 20:54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10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0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"https://uchitelya.com/angliyskiy-yazyk/84904-olimpiada-po-nemeckomu-yazyku-v-9-klasse.html" \o "Олимпиада по немецкому языку в 9 классе"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Олимпиада по немецкому языку в 9 классе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10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0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4-12-2016, 14:00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10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"https://uchitelya.com/nachalnaya-shkola/50426-kontrol-chteniya-po-nemeckomu-yazyku-v-4-klasse-umk-mozaika-ndgalskovoy-i-dr.html" \o "Контроль чтения по немецкому языку в 4 классе. УМК \"Мозаика\" Н.Д.Гальсковой и др."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Контроль чтения по немецкому языку в 4 классе. УМК "Мозаика"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11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13-10-2016, 20:14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11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4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"https://uchitelya.com/angliyskiy-yazyk/40964-vhodnaya-kontrolnaya-rabota-po-nemeckomu-yazyku-dlya-5-klassa.html" \o "Входная контрольная работа по немецкому языку для 5 класса"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Входная контрольная работа по немецкому языку для 5 класса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11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6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21-05-2016, 20:00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11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8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"https://uchitelya.com/nachalnaya-shkola/24457-itogovaya-kontrolnaya-rabota-po-nemeckomu-yazyku-v-3-klasse.html" \o "Итоговая контрольная работа по немецкому языку в 3 классе"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Итоговая контрольная работа по немецкому языку в 3 классе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770536" w:rsidRPr="00770536" w:rsidRDefault="00770536" w:rsidP="00770536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11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20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2-09-2015, 14:35 </w:t>
        </w:r>
      </w:ins>
    </w:p>
    <w:p w:rsidR="00770536" w:rsidRPr="00770536" w:rsidRDefault="00DB1A0D" w:rsidP="00770536">
      <w:pPr>
        <w:spacing w:before="100" w:beforeAutospacing="1" w:after="100" w:afterAutospacing="1" w:line="240" w:lineRule="auto"/>
        <w:ind w:left="720"/>
        <w:rPr>
          <w:ins w:id="12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22" w:author="Unknown"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="00770536"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nstrText xml:space="preserve"> HYPERLINK "https://uchitelya.com/pedagogika/11737-ktp-po-nemeckomu-yazyku-dlya-odarennyh-detey.html" \o "КТП по немецкому языку для одарённых детей" </w:instrTex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КТП по немецкому языку </w:t>
        </w:r>
        <w:proofErr w:type="gramStart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для</w:t>
        </w:r>
        <w:proofErr w:type="gramEnd"/>
        <w:r w:rsidR="00770536" w:rsidRPr="007705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</w:t>
        </w:r>
        <w:r w:rsidRPr="007705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</w:ins>
    </w:p>
    <w:p w:rsidR="004E0F03" w:rsidRDefault="004E0F03"/>
    <w:sectPr w:rsidR="004E0F03" w:rsidSect="004E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733"/>
    <w:multiLevelType w:val="multilevel"/>
    <w:tmpl w:val="4738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634675"/>
    <w:multiLevelType w:val="multilevel"/>
    <w:tmpl w:val="75F2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ED72C3"/>
    <w:multiLevelType w:val="multilevel"/>
    <w:tmpl w:val="8D40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70536"/>
    <w:rsid w:val="0000171B"/>
    <w:rsid w:val="000029F1"/>
    <w:rsid w:val="000038D7"/>
    <w:rsid w:val="00004038"/>
    <w:rsid w:val="00004A40"/>
    <w:rsid w:val="00004EAC"/>
    <w:rsid w:val="0000504D"/>
    <w:rsid w:val="000054C2"/>
    <w:rsid w:val="00007956"/>
    <w:rsid w:val="00007AA7"/>
    <w:rsid w:val="000100AA"/>
    <w:rsid w:val="00013466"/>
    <w:rsid w:val="000150C6"/>
    <w:rsid w:val="0001533D"/>
    <w:rsid w:val="00021D6C"/>
    <w:rsid w:val="000223CC"/>
    <w:rsid w:val="00023AE7"/>
    <w:rsid w:val="000247DA"/>
    <w:rsid w:val="00024E10"/>
    <w:rsid w:val="000254FF"/>
    <w:rsid w:val="0002730B"/>
    <w:rsid w:val="0002794A"/>
    <w:rsid w:val="00030509"/>
    <w:rsid w:val="00031C61"/>
    <w:rsid w:val="0003235B"/>
    <w:rsid w:val="0003391C"/>
    <w:rsid w:val="000346C0"/>
    <w:rsid w:val="00035F78"/>
    <w:rsid w:val="0003621B"/>
    <w:rsid w:val="00037C6E"/>
    <w:rsid w:val="00040974"/>
    <w:rsid w:val="00041268"/>
    <w:rsid w:val="00041F82"/>
    <w:rsid w:val="000457F4"/>
    <w:rsid w:val="00046E1E"/>
    <w:rsid w:val="00047EE6"/>
    <w:rsid w:val="000509B6"/>
    <w:rsid w:val="00051F6E"/>
    <w:rsid w:val="00053588"/>
    <w:rsid w:val="00055211"/>
    <w:rsid w:val="0005563D"/>
    <w:rsid w:val="00056AD4"/>
    <w:rsid w:val="0005782E"/>
    <w:rsid w:val="000613AD"/>
    <w:rsid w:val="00062CE8"/>
    <w:rsid w:val="000635D6"/>
    <w:rsid w:val="00064AF0"/>
    <w:rsid w:val="00066697"/>
    <w:rsid w:val="00075AE4"/>
    <w:rsid w:val="00076443"/>
    <w:rsid w:val="000776F6"/>
    <w:rsid w:val="00081AF8"/>
    <w:rsid w:val="00081F6A"/>
    <w:rsid w:val="0008342A"/>
    <w:rsid w:val="00084791"/>
    <w:rsid w:val="00086B19"/>
    <w:rsid w:val="00087C98"/>
    <w:rsid w:val="00090E50"/>
    <w:rsid w:val="0009168D"/>
    <w:rsid w:val="00091B5F"/>
    <w:rsid w:val="00093D47"/>
    <w:rsid w:val="000A080E"/>
    <w:rsid w:val="000A1D61"/>
    <w:rsid w:val="000A2E42"/>
    <w:rsid w:val="000A406D"/>
    <w:rsid w:val="000A610D"/>
    <w:rsid w:val="000A6B74"/>
    <w:rsid w:val="000B041D"/>
    <w:rsid w:val="000B1ACB"/>
    <w:rsid w:val="000B5A84"/>
    <w:rsid w:val="000B68CD"/>
    <w:rsid w:val="000B7F27"/>
    <w:rsid w:val="000C1F90"/>
    <w:rsid w:val="000C7511"/>
    <w:rsid w:val="000C759D"/>
    <w:rsid w:val="000D03AF"/>
    <w:rsid w:val="000D0689"/>
    <w:rsid w:val="000D11DF"/>
    <w:rsid w:val="000D214C"/>
    <w:rsid w:val="000D2914"/>
    <w:rsid w:val="000D2C34"/>
    <w:rsid w:val="000D3CDA"/>
    <w:rsid w:val="000D5C48"/>
    <w:rsid w:val="000D68F9"/>
    <w:rsid w:val="000D7796"/>
    <w:rsid w:val="000D7CA4"/>
    <w:rsid w:val="000E1FAA"/>
    <w:rsid w:val="000E1FD9"/>
    <w:rsid w:val="000E3060"/>
    <w:rsid w:val="000E4B41"/>
    <w:rsid w:val="000E532A"/>
    <w:rsid w:val="000E72C6"/>
    <w:rsid w:val="000F1766"/>
    <w:rsid w:val="000F2470"/>
    <w:rsid w:val="000F298F"/>
    <w:rsid w:val="000F3FDE"/>
    <w:rsid w:val="000F498F"/>
    <w:rsid w:val="000F52CB"/>
    <w:rsid w:val="000F59E8"/>
    <w:rsid w:val="000F5E59"/>
    <w:rsid w:val="00100581"/>
    <w:rsid w:val="001049AF"/>
    <w:rsid w:val="00105806"/>
    <w:rsid w:val="00106329"/>
    <w:rsid w:val="00107260"/>
    <w:rsid w:val="001077D5"/>
    <w:rsid w:val="00111B24"/>
    <w:rsid w:val="001135B7"/>
    <w:rsid w:val="00114ABA"/>
    <w:rsid w:val="001166C0"/>
    <w:rsid w:val="00121526"/>
    <w:rsid w:val="00123213"/>
    <w:rsid w:val="0012389E"/>
    <w:rsid w:val="0012439E"/>
    <w:rsid w:val="001269B8"/>
    <w:rsid w:val="0013074F"/>
    <w:rsid w:val="00132C6B"/>
    <w:rsid w:val="0013383A"/>
    <w:rsid w:val="00136B20"/>
    <w:rsid w:val="00137C5E"/>
    <w:rsid w:val="0014063C"/>
    <w:rsid w:val="0014125B"/>
    <w:rsid w:val="00141282"/>
    <w:rsid w:val="00141C81"/>
    <w:rsid w:val="00143C2D"/>
    <w:rsid w:val="00143E14"/>
    <w:rsid w:val="001442E0"/>
    <w:rsid w:val="001448BC"/>
    <w:rsid w:val="0014506F"/>
    <w:rsid w:val="001458FE"/>
    <w:rsid w:val="00146905"/>
    <w:rsid w:val="00151A99"/>
    <w:rsid w:val="0015328A"/>
    <w:rsid w:val="001540F1"/>
    <w:rsid w:val="0015600C"/>
    <w:rsid w:val="00156F7E"/>
    <w:rsid w:val="0016045D"/>
    <w:rsid w:val="00161565"/>
    <w:rsid w:val="001617AC"/>
    <w:rsid w:val="00162393"/>
    <w:rsid w:val="001634FB"/>
    <w:rsid w:val="00164314"/>
    <w:rsid w:val="00164587"/>
    <w:rsid w:val="0016687E"/>
    <w:rsid w:val="0017028C"/>
    <w:rsid w:val="001712E1"/>
    <w:rsid w:val="00171FB6"/>
    <w:rsid w:val="00173489"/>
    <w:rsid w:val="00173C02"/>
    <w:rsid w:val="00174192"/>
    <w:rsid w:val="001749C9"/>
    <w:rsid w:val="00175598"/>
    <w:rsid w:val="001756E8"/>
    <w:rsid w:val="0017570A"/>
    <w:rsid w:val="00176AAE"/>
    <w:rsid w:val="00180E81"/>
    <w:rsid w:val="00184D2C"/>
    <w:rsid w:val="001863E7"/>
    <w:rsid w:val="00186F33"/>
    <w:rsid w:val="001877E5"/>
    <w:rsid w:val="001928B6"/>
    <w:rsid w:val="001936EC"/>
    <w:rsid w:val="00193CBC"/>
    <w:rsid w:val="00194B93"/>
    <w:rsid w:val="00195E2F"/>
    <w:rsid w:val="00197A26"/>
    <w:rsid w:val="00197E9B"/>
    <w:rsid w:val="001A2F51"/>
    <w:rsid w:val="001A5D8C"/>
    <w:rsid w:val="001A642C"/>
    <w:rsid w:val="001B0775"/>
    <w:rsid w:val="001B2B47"/>
    <w:rsid w:val="001B6E4C"/>
    <w:rsid w:val="001C12E7"/>
    <w:rsid w:val="001C18B6"/>
    <w:rsid w:val="001C2CAB"/>
    <w:rsid w:val="001C3E7B"/>
    <w:rsid w:val="001D1D4F"/>
    <w:rsid w:val="001D3440"/>
    <w:rsid w:val="001D75B6"/>
    <w:rsid w:val="001D7FE6"/>
    <w:rsid w:val="001E40E7"/>
    <w:rsid w:val="001E5759"/>
    <w:rsid w:val="001E591B"/>
    <w:rsid w:val="001E5CA2"/>
    <w:rsid w:val="001F2E00"/>
    <w:rsid w:val="001F34DA"/>
    <w:rsid w:val="001F37DF"/>
    <w:rsid w:val="001F4BE9"/>
    <w:rsid w:val="001F593D"/>
    <w:rsid w:val="001F73C4"/>
    <w:rsid w:val="001F7E7F"/>
    <w:rsid w:val="001F7F0E"/>
    <w:rsid w:val="00200282"/>
    <w:rsid w:val="00201B34"/>
    <w:rsid w:val="00202183"/>
    <w:rsid w:val="00205796"/>
    <w:rsid w:val="00206278"/>
    <w:rsid w:val="00206969"/>
    <w:rsid w:val="00206ADF"/>
    <w:rsid w:val="0021011E"/>
    <w:rsid w:val="00210D35"/>
    <w:rsid w:val="00213D1D"/>
    <w:rsid w:val="00214283"/>
    <w:rsid w:val="0021555B"/>
    <w:rsid w:val="002158E7"/>
    <w:rsid w:val="00215DB1"/>
    <w:rsid w:val="0021623F"/>
    <w:rsid w:val="002177E1"/>
    <w:rsid w:val="00217EA6"/>
    <w:rsid w:val="002212BB"/>
    <w:rsid w:val="00221C7A"/>
    <w:rsid w:val="00223D80"/>
    <w:rsid w:val="00224238"/>
    <w:rsid w:val="00226AFC"/>
    <w:rsid w:val="002303C4"/>
    <w:rsid w:val="002348BB"/>
    <w:rsid w:val="002349BD"/>
    <w:rsid w:val="00235DDA"/>
    <w:rsid w:val="00240EE3"/>
    <w:rsid w:val="0024402C"/>
    <w:rsid w:val="002442BB"/>
    <w:rsid w:val="00244F5E"/>
    <w:rsid w:val="00245548"/>
    <w:rsid w:val="00247705"/>
    <w:rsid w:val="00247DF6"/>
    <w:rsid w:val="00251551"/>
    <w:rsid w:val="00251DDA"/>
    <w:rsid w:val="002527DB"/>
    <w:rsid w:val="00252E84"/>
    <w:rsid w:val="00253B8F"/>
    <w:rsid w:val="00253E05"/>
    <w:rsid w:val="002556BB"/>
    <w:rsid w:val="002560E6"/>
    <w:rsid w:val="002569D1"/>
    <w:rsid w:val="00256DE4"/>
    <w:rsid w:val="00256F85"/>
    <w:rsid w:val="00262B76"/>
    <w:rsid w:val="002630A6"/>
    <w:rsid w:val="002650E3"/>
    <w:rsid w:val="00265EBD"/>
    <w:rsid w:val="002674EE"/>
    <w:rsid w:val="0026766F"/>
    <w:rsid w:val="00270275"/>
    <w:rsid w:val="00270516"/>
    <w:rsid w:val="00271C76"/>
    <w:rsid w:val="00274ACD"/>
    <w:rsid w:val="002752C7"/>
    <w:rsid w:val="00275BA5"/>
    <w:rsid w:val="002774D6"/>
    <w:rsid w:val="0028186F"/>
    <w:rsid w:val="002834AC"/>
    <w:rsid w:val="00283D0B"/>
    <w:rsid w:val="002842EF"/>
    <w:rsid w:val="00290FD2"/>
    <w:rsid w:val="002916F1"/>
    <w:rsid w:val="00292966"/>
    <w:rsid w:val="00294AC0"/>
    <w:rsid w:val="00295865"/>
    <w:rsid w:val="00297C3E"/>
    <w:rsid w:val="002A4274"/>
    <w:rsid w:val="002A42E9"/>
    <w:rsid w:val="002A5752"/>
    <w:rsid w:val="002A7759"/>
    <w:rsid w:val="002B093F"/>
    <w:rsid w:val="002B4D2C"/>
    <w:rsid w:val="002B54D5"/>
    <w:rsid w:val="002C12CE"/>
    <w:rsid w:val="002C2E22"/>
    <w:rsid w:val="002C2E83"/>
    <w:rsid w:val="002C3594"/>
    <w:rsid w:val="002C5E80"/>
    <w:rsid w:val="002C6B12"/>
    <w:rsid w:val="002D338E"/>
    <w:rsid w:val="002D4B02"/>
    <w:rsid w:val="002D5615"/>
    <w:rsid w:val="002D5B79"/>
    <w:rsid w:val="002D6C3B"/>
    <w:rsid w:val="002D7423"/>
    <w:rsid w:val="002E0350"/>
    <w:rsid w:val="002E16DF"/>
    <w:rsid w:val="002E3C8A"/>
    <w:rsid w:val="002E6CB6"/>
    <w:rsid w:val="002E79CF"/>
    <w:rsid w:val="002F0C81"/>
    <w:rsid w:val="002F15D6"/>
    <w:rsid w:val="002F1737"/>
    <w:rsid w:val="002F406E"/>
    <w:rsid w:val="002F45D0"/>
    <w:rsid w:val="002F6423"/>
    <w:rsid w:val="0030121B"/>
    <w:rsid w:val="00302507"/>
    <w:rsid w:val="003035E9"/>
    <w:rsid w:val="00304CA8"/>
    <w:rsid w:val="0030510F"/>
    <w:rsid w:val="0030666B"/>
    <w:rsid w:val="00307F99"/>
    <w:rsid w:val="00310B2F"/>
    <w:rsid w:val="00311C8E"/>
    <w:rsid w:val="00314997"/>
    <w:rsid w:val="0031564B"/>
    <w:rsid w:val="0031578C"/>
    <w:rsid w:val="00315BEF"/>
    <w:rsid w:val="003164D0"/>
    <w:rsid w:val="0031683E"/>
    <w:rsid w:val="00317FB8"/>
    <w:rsid w:val="003200B4"/>
    <w:rsid w:val="00322499"/>
    <w:rsid w:val="00323589"/>
    <w:rsid w:val="003242D4"/>
    <w:rsid w:val="003247DD"/>
    <w:rsid w:val="0032483B"/>
    <w:rsid w:val="00326683"/>
    <w:rsid w:val="00327FDF"/>
    <w:rsid w:val="0033041F"/>
    <w:rsid w:val="00330C23"/>
    <w:rsid w:val="00332BE3"/>
    <w:rsid w:val="00333063"/>
    <w:rsid w:val="00334FC4"/>
    <w:rsid w:val="00335140"/>
    <w:rsid w:val="003366B7"/>
    <w:rsid w:val="003368D6"/>
    <w:rsid w:val="00336E00"/>
    <w:rsid w:val="00337A52"/>
    <w:rsid w:val="0034086A"/>
    <w:rsid w:val="00341CB7"/>
    <w:rsid w:val="00342A68"/>
    <w:rsid w:val="0034346F"/>
    <w:rsid w:val="00347C7F"/>
    <w:rsid w:val="00351DE2"/>
    <w:rsid w:val="003531E7"/>
    <w:rsid w:val="00353CD2"/>
    <w:rsid w:val="00353D43"/>
    <w:rsid w:val="00355087"/>
    <w:rsid w:val="00355236"/>
    <w:rsid w:val="00355B04"/>
    <w:rsid w:val="003568A0"/>
    <w:rsid w:val="00356CB9"/>
    <w:rsid w:val="003609BB"/>
    <w:rsid w:val="003609E7"/>
    <w:rsid w:val="0036596D"/>
    <w:rsid w:val="003665B2"/>
    <w:rsid w:val="00370DB7"/>
    <w:rsid w:val="00370E64"/>
    <w:rsid w:val="00370F6F"/>
    <w:rsid w:val="0037223D"/>
    <w:rsid w:val="00372B7E"/>
    <w:rsid w:val="00373736"/>
    <w:rsid w:val="003745F8"/>
    <w:rsid w:val="003769E7"/>
    <w:rsid w:val="00376B05"/>
    <w:rsid w:val="0037741A"/>
    <w:rsid w:val="00377CE3"/>
    <w:rsid w:val="00380819"/>
    <w:rsid w:val="00380B93"/>
    <w:rsid w:val="003815A9"/>
    <w:rsid w:val="00381C79"/>
    <w:rsid w:val="003836FD"/>
    <w:rsid w:val="00384004"/>
    <w:rsid w:val="00384814"/>
    <w:rsid w:val="0038556A"/>
    <w:rsid w:val="00385676"/>
    <w:rsid w:val="00385B2C"/>
    <w:rsid w:val="00387BFD"/>
    <w:rsid w:val="003908DE"/>
    <w:rsid w:val="00391643"/>
    <w:rsid w:val="003919BE"/>
    <w:rsid w:val="00391ACF"/>
    <w:rsid w:val="00394579"/>
    <w:rsid w:val="0039462A"/>
    <w:rsid w:val="003949CE"/>
    <w:rsid w:val="003956B3"/>
    <w:rsid w:val="00395C81"/>
    <w:rsid w:val="00396A00"/>
    <w:rsid w:val="003A19AF"/>
    <w:rsid w:val="003A308B"/>
    <w:rsid w:val="003A5247"/>
    <w:rsid w:val="003A65FE"/>
    <w:rsid w:val="003A7C02"/>
    <w:rsid w:val="003B0237"/>
    <w:rsid w:val="003B1513"/>
    <w:rsid w:val="003B29D4"/>
    <w:rsid w:val="003B33F0"/>
    <w:rsid w:val="003B3BA3"/>
    <w:rsid w:val="003B4401"/>
    <w:rsid w:val="003B5A15"/>
    <w:rsid w:val="003B63BC"/>
    <w:rsid w:val="003B650A"/>
    <w:rsid w:val="003C1471"/>
    <w:rsid w:val="003C26B7"/>
    <w:rsid w:val="003C377A"/>
    <w:rsid w:val="003C4D89"/>
    <w:rsid w:val="003C5CF6"/>
    <w:rsid w:val="003D1D99"/>
    <w:rsid w:val="003D220A"/>
    <w:rsid w:val="003D29ED"/>
    <w:rsid w:val="003D55F2"/>
    <w:rsid w:val="003D78C7"/>
    <w:rsid w:val="003D7F01"/>
    <w:rsid w:val="003E284A"/>
    <w:rsid w:val="003E2FD7"/>
    <w:rsid w:val="003E33C7"/>
    <w:rsid w:val="003E4DC0"/>
    <w:rsid w:val="003E57A4"/>
    <w:rsid w:val="003E5CF1"/>
    <w:rsid w:val="003E669E"/>
    <w:rsid w:val="003E73C0"/>
    <w:rsid w:val="003E752C"/>
    <w:rsid w:val="003F0EB9"/>
    <w:rsid w:val="003F1CC1"/>
    <w:rsid w:val="003F23D2"/>
    <w:rsid w:val="003F409B"/>
    <w:rsid w:val="003F5AF5"/>
    <w:rsid w:val="00401955"/>
    <w:rsid w:val="00403597"/>
    <w:rsid w:val="0040671A"/>
    <w:rsid w:val="00407853"/>
    <w:rsid w:val="00411908"/>
    <w:rsid w:val="004125DA"/>
    <w:rsid w:val="004130DB"/>
    <w:rsid w:val="00413CAB"/>
    <w:rsid w:val="004167D1"/>
    <w:rsid w:val="00417116"/>
    <w:rsid w:val="004204CA"/>
    <w:rsid w:val="00421DE3"/>
    <w:rsid w:val="00423AE7"/>
    <w:rsid w:val="00424327"/>
    <w:rsid w:val="0042506F"/>
    <w:rsid w:val="004272A4"/>
    <w:rsid w:val="00427B94"/>
    <w:rsid w:val="0043100B"/>
    <w:rsid w:val="004324AF"/>
    <w:rsid w:val="0043696E"/>
    <w:rsid w:val="00444826"/>
    <w:rsid w:val="00444A61"/>
    <w:rsid w:val="004457E9"/>
    <w:rsid w:val="00445938"/>
    <w:rsid w:val="00445D70"/>
    <w:rsid w:val="0045345F"/>
    <w:rsid w:val="0045716A"/>
    <w:rsid w:val="00461451"/>
    <w:rsid w:val="00462786"/>
    <w:rsid w:val="00463647"/>
    <w:rsid w:val="00463823"/>
    <w:rsid w:val="00464DE8"/>
    <w:rsid w:val="004653FC"/>
    <w:rsid w:val="004657A8"/>
    <w:rsid w:val="00465A27"/>
    <w:rsid w:val="00466A5A"/>
    <w:rsid w:val="00467827"/>
    <w:rsid w:val="00470701"/>
    <w:rsid w:val="00470D0D"/>
    <w:rsid w:val="004715E9"/>
    <w:rsid w:val="004726DF"/>
    <w:rsid w:val="00472D90"/>
    <w:rsid w:val="004736F6"/>
    <w:rsid w:val="00475B1D"/>
    <w:rsid w:val="004770DC"/>
    <w:rsid w:val="0048052D"/>
    <w:rsid w:val="00482B2D"/>
    <w:rsid w:val="00483AD2"/>
    <w:rsid w:val="00485F7B"/>
    <w:rsid w:val="00486590"/>
    <w:rsid w:val="00490BEF"/>
    <w:rsid w:val="00490CF5"/>
    <w:rsid w:val="00490E62"/>
    <w:rsid w:val="00493D7E"/>
    <w:rsid w:val="00496010"/>
    <w:rsid w:val="004A25AA"/>
    <w:rsid w:val="004A3A40"/>
    <w:rsid w:val="004A48CB"/>
    <w:rsid w:val="004A520E"/>
    <w:rsid w:val="004A5BA3"/>
    <w:rsid w:val="004A6131"/>
    <w:rsid w:val="004A6517"/>
    <w:rsid w:val="004A6720"/>
    <w:rsid w:val="004B010D"/>
    <w:rsid w:val="004B01FC"/>
    <w:rsid w:val="004B20A2"/>
    <w:rsid w:val="004B2695"/>
    <w:rsid w:val="004B3AE8"/>
    <w:rsid w:val="004B444E"/>
    <w:rsid w:val="004B52B2"/>
    <w:rsid w:val="004B7C91"/>
    <w:rsid w:val="004C1D0C"/>
    <w:rsid w:val="004C287C"/>
    <w:rsid w:val="004C2B98"/>
    <w:rsid w:val="004C33BE"/>
    <w:rsid w:val="004C4270"/>
    <w:rsid w:val="004C7808"/>
    <w:rsid w:val="004C78F9"/>
    <w:rsid w:val="004D0C42"/>
    <w:rsid w:val="004D0EAC"/>
    <w:rsid w:val="004D1104"/>
    <w:rsid w:val="004D31BF"/>
    <w:rsid w:val="004D3957"/>
    <w:rsid w:val="004D3D0F"/>
    <w:rsid w:val="004D4E5A"/>
    <w:rsid w:val="004D52EF"/>
    <w:rsid w:val="004D57A2"/>
    <w:rsid w:val="004D6E89"/>
    <w:rsid w:val="004E00A8"/>
    <w:rsid w:val="004E0F03"/>
    <w:rsid w:val="004E1ED4"/>
    <w:rsid w:val="004E46CF"/>
    <w:rsid w:val="004E56A6"/>
    <w:rsid w:val="004E6961"/>
    <w:rsid w:val="004E7826"/>
    <w:rsid w:val="004E7AD1"/>
    <w:rsid w:val="004F0553"/>
    <w:rsid w:val="004F21A9"/>
    <w:rsid w:val="004F2C6E"/>
    <w:rsid w:val="004F3345"/>
    <w:rsid w:val="004F3BB2"/>
    <w:rsid w:val="004F4C88"/>
    <w:rsid w:val="004F6A76"/>
    <w:rsid w:val="005001E3"/>
    <w:rsid w:val="00500909"/>
    <w:rsid w:val="00500CAF"/>
    <w:rsid w:val="00501A2C"/>
    <w:rsid w:val="00503775"/>
    <w:rsid w:val="00505C89"/>
    <w:rsid w:val="00506F0F"/>
    <w:rsid w:val="005102D9"/>
    <w:rsid w:val="00510694"/>
    <w:rsid w:val="005109E6"/>
    <w:rsid w:val="005142A8"/>
    <w:rsid w:val="005154EF"/>
    <w:rsid w:val="005160AD"/>
    <w:rsid w:val="00516168"/>
    <w:rsid w:val="0051789B"/>
    <w:rsid w:val="00525C76"/>
    <w:rsid w:val="00526384"/>
    <w:rsid w:val="00526ED8"/>
    <w:rsid w:val="005278A3"/>
    <w:rsid w:val="00527C1C"/>
    <w:rsid w:val="00527F94"/>
    <w:rsid w:val="005305F0"/>
    <w:rsid w:val="005319EB"/>
    <w:rsid w:val="00536846"/>
    <w:rsid w:val="00536DA9"/>
    <w:rsid w:val="005371CC"/>
    <w:rsid w:val="00537EEA"/>
    <w:rsid w:val="00540BCA"/>
    <w:rsid w:val="00542430"/>
    <w:rsid w:val="00544FD3"/>
    <w:rsid w:val="005458DD"/>
    <w:rsid w:val="00546829"/>
    <w:rsid w:val="00547ACC"/>
    <w:rsid w:val="00550583"/>
    <w:rsid w:val="005506BB"/>
    <w:rsid w:val="005520E1"/>
    <w:rsid w:val="00553F66"/>
    <w:rsid w:val="00557013"/>
    <w:rsid w:val="00561AE3"/>
    <w:rsid w:val="005653EC"/>
    <w:rsid w:val="00570819"/>
    <w:rsid w:val="0057434F"/>
    <w:rsid w:val="005745DB"/>
    <w:rsid w:val="00577459"/>
    <w:rsid w:val="00583365"/>
    <w:rsid w:val="00584376"/>
    <w:rsid w:val="005871D3"/>
    <w:rsid w:val="0058736F"/>
    <w:rsid w:val="005906CF"/>
    <w:rsid w:val="00591EEC"/>
    <w:rsid w:val="005922E9"/>
    <w:rsid w:val="0059249D"/>
    <w:rsid w:val="00592A29"/>
    <w:rsid w:val="00593C77"/>
    <w:rsid w:val="005A28FC"/>
    <w:rsid w:val="005A3C0C"/>
    <w:rsid w:val="005A6186"/>
    <w:rsid w:val="005A77C5"/>
    <w:rsid w:val="005B2208"/>
    <w:rsid w:val="005B6D42"/>
    <w:rsid w:val="005B7A65"/>
    <w:rsid w:val="005C0B49"/>
    <w:rsid w:val="005C0F1B"/>
    <w:rsid w:val="005C2B3F"/>
    <w:rsid w:val="005C2D79"/>
    <w:rsid w:val="005C3FB0"/>
    <w:rsid w:val="005C7F6C"/>
    <w:rsid w:val="005D0279"/>
    <w:rsid w:val="005D0613"/>
    <w:rsid w:val="005D14C1"/>
    <w:rsid w:val="005D2EA2"/>
    <w:rsid w:val="005D348D"/>
    <w:rsid w:val="005D359E"/>
    <w:rsid w:val="005D4D79"/>
    <w:rsid w:val="005D7C9F"/>
    <w:rsid w:val="005E1CA5"/>
    <w:rsid w:val="005E234C"/>
    <w:rsid w:val="005E2A81"/>
    <w:rsid w:val="005E5369"/>
    <w:rsid w:val="005E5F0E"/>
    <w:rsid w:val="005F0B0C"/>
    <w:rsid w:val="005F175D"/>
    <w:rsid w:val="005F3001"/>
    <w:rsid w:val="005F7603"/>
    <w:rsid w:val="00600769"/>
    <w:rsid w:val="006032C9"/>
    <w:rsid w:val="00603469"/>
    <w:rsid w:val="006105A1"/>
    <w:rsid w:val="00610CD1"/>
    <w:rsid w:val="006113F2"/>
    <w:rsid w:val="00611E59"/>
    <w:rsid w:val="00613348"/>
    <w:rsid w:val="00614390"/>
    <w:rsid w:val="00614C46"/>
    <w:rsid w:val="00617725"/>
    <w:rsid w:val="00621350"/>
    <w:rsid w:val="00624B62"/>
    <w:rsid w:val="00625C00"/>
    <w:rsid w:val="00626539"/>
    <w:rsid w:val="006272D9"/>
    <w:rsid w:val="006308F2"/>
    <w:rsid w:val="00631750"/>
    <w:rsid w:val="00632C17"/>
    <w:rsid w:val="00634BBB"/>
    <w:rsid w:val="00634F3E"/>
    <w:rsid w:val="0063557D"/>
    <w:rsid w:val="00637094"/>
    <w:rsid w:val="006377BF"/>
    <w:rsid w:val="0064071E"/>
    <w:rsid w:val="00640FBE"/>
    <w:rsid w:val="0064245A"/>
    <w:rsid w:val="00642B5B"/>
    <w:rsid w:val="00643300"/>
    <w:rsid w:val="006436C7"/>
    <w:rsid w:val="00643B06"/>
    <w:rsid w:val="00646C92"/>
    <w:rsid w:val="00650966"/>
    <w:rsid w:val="00650D2C"/>
    <w:rsid w:val="00650EEE"/>
    <w:rsid w:val="00652754"/>
    <w:rsid w:val="00655F24"/>
    <w:rsid w:val="00655F65"/>
    <w:rsid w:val="00656664"/>
    <w:rsid w:val="00656CD4"/>
    <w:rsid w:val="0066065C"/>
    <w:rsid w:val="00660B03"/>
    <w:rsid w:val="006634ED"/>
    <w:rsid w:val="00664221"/>
    <w:rsid w:val="00664961"/>
    <w:rsid w:val="00665868"/>
    <w:rsid w:val="00665F5C"/>
    <w:rsid w:val="00665F9D"/>
    <w:rsid w:val="0066645B"/>
    <w:rsid w:val="00666D83"/>
    <w:rsid w:val="006675EF"/>
    <w:rsid w:val="0067047A"/>
    <w:rsid w:val="00671ACF"/>
    <w:rsid w:val="00671F3C"/>
    <w:rsid w:val="00671F44"/>
    <w:rsid w:val="00672138"/>
    <w:rsid w:val="006730C2"/>
    <w:rsid w:val="00673EB3"/>
    <w:rsid w:val="00674976"/>
    <w:rsid w:val="00674B36"/>
    <w:rsid w:val="00674FEE"/>
    <w:rsid w:val="00675318"/>
    <w:rsid w:val="00676494"/>
    <w:rsid w:val="00677167"/>
    <w:rsid w:val="00683DCA"/>
    <w:rsid w:val="006856CB"/>
    <w:rsid w:val="00687E44"/>
    <w:rsid w:val="006931A3"/>
    <w:rsid w:val="006938E4"/>
    <w:rsid w:val="0069424A"/>
    <w:rsid w:val="006956C2"/>
    <w:rsid w:val="006960AA"/>
    <w:rsid w:val="00697825"/>
    <w:rsid w:val="00697A07"/>
    <w:rsid w:val="006A0DA2"/>
    <w:rsid w:val="006A1B27"/>
    <w:rsid w:val="006A231A"/>
    <w:rsid w:val="006A549E"/>
    <w:rsid w:val="006A7AAA"/>
    <w:rsid w:val="006B191B"/>
    <w:rsid w:val="006B1A66"/>
    <w:rsid w:val="006B2E28"/>
    <w:rsid w:val="006B55BE"/>
    <w:rsid w:val="006B6ECD"/>
    <w:rsid w:val="006C09E8"/>
    <w:rsid w:val="006C274B"/>
    <w:rsid w:val="006C3892"/>
    <w:rsid w:val="006C549F"/>
    <w:rsid w:val="006D1CFF"/>
    <w:rsid w:val="006D29F3"/>
    <w:rsid w:val="006D2CB5"/>
    <w:rsid w:val="006D4113"/>
    <w:rsid w:val="006D4E9F"/>
    <w:rsid w:val="006D7DE9"/>
    <w:rsid w:val="006E21B8"/>
    <w:rsid w:val="006E3BF0"/>
    <w:rsid w:val="006E521C"/>
    <w:rsid w:val="006E694A"/>
    <w:rsid w:val="006F0266"/>
    <w:rsid w:val="006F09AC"/>
    <w:rsid w:val="006F1FC2"/>
    <w:rsid w:val="006F24AA"/>
    <w:rsid w:val="006F279B"/>
    <w:rsid w:val="006F2D26"/>
    <w:rsid w:val="006F2E28"/>
    <w:rsid w:val="006F7C5B"/>
    <w:rsid w:val="00700373"/>
    <w:rsid w:val="00702C8D"/>
    <w:rsid w:val="007039B8"/>
    <w:rsid w:val="007044AE"/>
    <w:rsid w:val="00704805"/>
    <w:rsid w:val="00707F04"/>
    <w:rsid w:val="00713FCD"/>
    <w:rsid w:val="007155FE"/>
    <w:rsid w:val="00715726"/>
    <w:rsid w:val="00721B68"/>
    <w:rsid w:val="00721CC2"/>
    <w:rsid w:val="0072275E"/>
    <w:rsid w:val="00722F0E"/>
    <w:rsid w:val="00727479"/>
    <w:rsid w:val="007302BE"/>
    <w:rsid w:val="00732688"/>
    <w:rsid w:val="00732F7B"/>
    <w:rsid w:val="00733675"/>
    <w:rsid w:val="00736286"/>
    <w:rsid w:val="007368BA"/>
    <w:rsid w:val="00741687"/>
    <w:rsid w:val="00744C69"/>
    <w:rsid w:val="0074524F"/>
    <w:rsid w:val="00750144"/>
    <w:rsid w:val="007533E0"/>
    <w:rsid w:val="00753CB6"/>
    <w:rsid w:val="00754B48"/>
    <w:rsid w:val="0075628A"/>
    <w:rsid w:val="00761D4D"/>
    <w:rsid w:val="00763350"/>
    <w:rsid w:val="00763AA0"/>
    <w:rsid w:val="007660DC"/>
    <w:rsid w:val="00766DC5"/>
    <w:rsid w:val="00766DE8"/>
    <w:rsid w:val="00770536"/>
    <w:rsid w:val="0077079E"/>
    <w:rsid w:val="00771CF9"/>
    <w:rsid w:val="00772464"/>
    <w:rsid w:val="00773481"/>
    <w:rsid w:val="00773A66"/>
    <w:rsid w:val="00774CBA"/>
    <w:rsid w:val="007818A7"/>
    <w:rsid w:val="00781D46"/>
    <w:rsid w:val="00782107"/>
    <w:rsid w:val="0078375E"/>
    <w:rsid w:val="0078478E"/>
    <w:rsid w:val="0078691A"/>
    <w:rsid w:val="00790C97"/>
    <w:rsid w:val="00790F5E"/>
    <w:rsid w:val="007928C6"/>
    <w:rsid w:val="00792949"/>
    <w:rsid w:val="007942C9"/>
    <w:rsid w:val="0079446D"/>
    <w:rsid w:val="00795DF7"/>
    <w:rsid w:val="0079724C"/>
    <w:rsid w:val="007A0074"/>
    <w:rsid w:val="007A0BED"/>
    <w:rsid w:val="007A1049"/>
    <w:rsid w:val="007A2999"/>
    <w:rsid w:val="007A3B5E"/>
    <w:rsid w:val="007A584B"/>
    <w:rsid w:val="007A6451"/>
    <w:rsid w:val="007A795F"/>
    <w:rsid w:val="007B0E7A"/>
    <w:rsid w:val="007B0F18"/>
    <w:rsid w:val="007B43E6"/>
    <w:rsid w:val="007B62A4"/>
    <w:rsid w:val="007C0547"/>
    <w:rsid w:val="007C3797"/>
    <w:rsid w:val="007C389A"/>
    <w:rsid w:val="007C4249"/>
    <w:rsid w:val="007C4A87"/>
    <w:rsid w:val="007C717A"/>
    <w:rsid w:val="007D1109"/>
    <w:rsid w:val="007D2396"/>
    <w:rsid w:val="007D4FC1"/>
    <w:rsid w:val="007D6152"/>
    <w:rsid w:val="007D7C2F"/>
    <w:rsid w:val="007D7DD8"/>
    <w:rsid w:val="007E0D18"/>
    <w:rsid w:val="007E1EDF"/>
    <w:rsid w:val="007E23BD"/>
    <w:rsid w:val="007E439E"/>
    <w:rsid w:val="007E7C15"/>
    <w:rsid w:val="007E7C69"/>
    <w:rsid w:val="007F1E6A"/>
    <w:rsid w:val="007F559A"/>
    <w:rsid w:val="007F5602"/>
    <w:rsid w:val="007F75F3"/>
    <w:rsid w:val="007F7F14"/>
    <w:rsid w:val="007F7FA2"/>
    <w:rsid w:val="00801198"/>
    <w:rsid w:val="008030CD"/>
    <w:rsid w:val="00803141"/>
    <w:rsid w:val="008034D0"/>
    <w:rsid w:val="00804B30"/>
    <w:rsid w:val="00807D3D"/>
    <w:rsid w:val="0081093E"/>
    <w:rsid w:val="00811D43"/>
    <w:rsid w:val="00812FF1"/>
    <w:rsid w:val="00813C1F"/>
    <w:rsid w:val="008145A7"/>
    <w:rsid w:val="0081536E"/>
    <w:rsid w:val="00815658"/>
    <w:rsid w:val="00817282"/>
    <w:rsid w:val="00820904"/>
    <w:rsid w:val="00821B98"/>
    <w:rsid w:val="0082367D"/>
    <w:rsid w:val="0082483D"/>
    <w:rsid w:val="00824E27"/>
    <w:rsid w:val="00824E78"/>
    <w:rsid w:val="00825E30"/>
    <w:rsid w:val="00826400"/>
    <w:rsid w:val="00826BC9"/>
    <w:rsid w:val="00832483"/>
    <w:rsid w:val="00836D1F"/>
    <w:rsid w:val="008402CA"/>
    <w:rsid w:val="00840FD9"/>
    <w:rsid w:val="008418E1"/>
    <w:rsid w:val="00842068"/>
    <w:rsid w:val="008431E9"/>
    <w:rsid w:val="008442F8"/>
    <w:rsid w:val="0084441A"/>
    <w:rsid w:val="00844CB1"/>
    <w:rsid w:val="00844FC5"/>
    <w:rsid w:val="00845784"/>
    <w:rsid w:val="00845F35"/>
    <w:rsid w:val="00845F79"/>
    <w:rsid w:val="008461B7"/>
    <w:rsid w:val="008504AA"/>
    <w:rsid w:val="00852321"/>
    <w:rsid w:val="008525DE"/>
    <w:rsid w:val="00852A7A"/>
    <w:rsid w:val="00853259"/>
    <w:rsid w:val="00854297"/>
    <w:rsid w:val="00855E4A"/>
    <w:rsid w:val="00860158"/>
    <w:rsid w:val="008601ED"/>
    <w:rsid w:val="00860AE1"/>
    <w:rsid w:val="008610B0"/>
    <w:rsid w:val="008626C9"/>
    <w:rsid w:val="00862CD2"/>
    <w:rsid w:val="008651A5"/>
    <w:rsid w:val="008652C8"/>
    <w:rsid w:val="00865714"/>
    <w:rsid w:val="00870290"/>
    <w:rsid w:val="00872DE2"/>
    <w:rsid w:val="00872E72"/>
    <w:rsid w:val="00873612"/>
    <w:rsid w:val="008737AC"/>
    <w:rsid w:val="008737C9"/>
    <w:rsid w:val="00873AA3"/>
    <w:rsid w:val="008756BD"/>
    <w:rsid w:val="00875C1C"/>
    <w:rsid w:val="00876B56"/>
    <w:rsid w:val="00877B14"/>
    <w:rsid w:val="00882909"/>
    <w:rsid w:val="008831FD"/>
    <w:rsid w:val="00883EC0"/>
    <w:rsid w:val="00885252"/>
    <w:rsid w:val="00887E26"/>
    <w:rsid w:val="008901B4"/>
    <w:rsid w:val="00892341"/>
    <w:rsid w:val="008925D1"/>
    <w:rsid w:val="008927DA"/>
    <w:rsid w:val="00893175"/>
    <w:rsid w:val="00895C4E"/>
    <w:rsid w:val="00896BE2"/>
    <w:rsid w:val="00896E0E"/>
    <w:rsid w:val="008A0795"/>
    <w:rsid w:val="008A1145"/>
    <w:rsid w:val="008A1FB0"/>
    <w:rsid w:val="008A56CD"/>
    <w:rsid w:val="008A6175"/>
    <w:rsid w:val="008A78F3"/>
    <w:rsid w:val="008B1DE7"/>
    <w:rsid w:val="008B2169"/>
    <w:rsid w:val="008B2F3C"/>
    <w:rsid w:val="008B4235"/>
    <w:rsid w:val="008B5096"/>
    <w:rsid w:val="008B6363"/>
    <w:rsid w:val="008B6836"/>
    <w:rsid w:val="008C05A3"/>
    <w:rsid w:val="008C0BD2"/>
    <w:rsid w:val="008C1539"/>
    <w:rsid w:val="008C217F"/>
    <w:rsid w:val="008C226F"/>
    <w:rsid w:val="008C257A"/>
    <w:rsid w:val="008C425F"/>
    <w:rsid w:val="008C4721"/>
    <w:rsid w:val="008D08BB"/>
    <w:rsid w:val="008D2E0F"/>
    <w:rsid w:val="008D4ECD"/>
    <w:rsid w:val="008D5D2E"/>
    <w:rsid w:val="008D609D"/>
    <w:rsid w:val="008D77A9"/>
    <w:rsid w:val="008E0C5C"/>
    <w:rsid w:val="008E0CB4"/>
    <w:rsid w:val="008E1953"/>
    <w:rsid w:val="008E1E4B"/>
    <w:rsid w:val="008E3606"/>
    <w:rsid w:val="008E4031"/>
    <w:rsid w:val="008E6BCE"/>
    <w:rsid w:val="008E6EB9"/>
    <w:rsid w:val="008F1AC4"/>
    <w:rsid w:val="008F3067"/>
    <w:rsid w:val="008F3461"/>
    <w:rsid w:val="008F45BB"/>
    <w:rsid w:val="008F7BAA"/>
    <w:rsid w:val="00903A0B"/>
    <w:rsid w:val="00905FA7"/>
    <w:rsid w:val="009062C8"/>
    <w:rsid w:val="009109D2"/>
    <w:rsid w:val="00912149"/>
    <w:rsid w:val="00912C1F"/>
    <w:rsid w:val="00913D9D"/>
    <w:rsid w:val="009144EB"/>
    <w:rsid w:val="00914AEC"/>
    <w:rsid w:val="00914E7A"/>
    <w:rsid w:val="0091507C"/>
    <w:rsid w:val="0091531B"/>
    <w:rsid w:val="009153D7"/>
    <w:rsid w:val="0091696A"/>
    <w:rsid w:val="009171D8"/>
    <w:rsid w:val="00917CB8"/>
    <w:rsid w:val="00920B26"/>
    <w:rsid w:val="00921BDA"/>
    <w:rsid w:val="00921CD8"/>
    <w:rsid w:val="00922127"/>
    <w:rsid w:val="0092282E"/>
    <w:rsid w:val="0092336D"/>
    <w:rsid w:val="009245E4"/>
    <w:rsid w:val="00924617"/>
    <w:rsid w:val="0092467C"/>
    <w:rsid w:val="0092478F"/>
    <w:rsid w:val="00924D54"/>
    <w:rsid w:val="0092756B"/>
    <w:rsid w:val="00927CA3"/>
    <w:rsid w:val="009314EF"/>
    <w:rsid w:val="00931D82"/>
    <w:rsid w:val="009330E5"/>
    <w:rsid w:val="00933481"/>
    <w:rsid w:val="0093394F"/>
    <w:rsid w:val="00934607"/>
    <w:rsid w:val="00936073"/>
    <w:rsid w:val="009360D4"/>
    <w:rsid w:val="009374C7"/>
    <w:rsid w:val="00942901"/>
    <w:rsid w:val="009443D9"/>
    <w:rsid w:val="009469F1"/>
    <w:rsid w:val="0094783A"/>
    <w:rsid w:val="00947CAB"/>
    <w:rsid w:val="009516CE"/>
    <w:rsid w:val="00953224"/>
    <w:rsid w:val="009547A9"/>
    <w:rsid w:val="0095492E"/>
    <w:rsid w:val="00957E75"/>
    <w:rsid w:val="00962EC2"/>
    <w:rsid w:val="009635B5"/>
    <w:rsid w:val="009635C8"/>
    <w:rsid w:val="00964DC1"/>
    <w:rsid w:val="00965AA9"/>
    <w:rsid w:val="00965B86"/>
    <w:rsid w:val="00966DDA"/>
    <w:rsid w:val="00971075"/>
    <w:rsid w:val="0097311C"/>
    <w:rsid w:val="00973A71"/>
    <w:rsid w:val="00973DD4"/>
    <w:rsid w:val="00973F8C"/>
    <w:rsid w:val="00973FEC"/>
    <w:rsid w:val="009759A6"/>
    <w:rsid w:val="00975A81"/>
    <w:rsid w:val="00975F80"/>
    <w:rsid w:val="00977AF8"/>
    <w:rsid w:val="0098265B"/>
    <w:rsid w:val="00982BE2"/>
    <w:rsid w:val="009858C7"/>
    <w:rsid w:val="00985FC7"/>
    <w:rsid w:val="00987325"/>
    <w:rsid w:val="00990221"/>
    <w:rsid w:val="00990A2A"/>
    <w:rsid w:val="009922B9"/>
    <w:rsid w:val="009924B3"/>
    <w:rsid w:val="00992D71"/>
    <w:rsid w:val="009944D0"/>
    <w:rsid w:val="00994E25"/>
    <w:rsid w:val="009969E1"/>
    <w:rsid w:val="00997530"/>
    <w:rsid w:val="00997E32"/>
    <w:rsid w:val="009A1103"/>
    <w:rsid w:val="009A15C7"/>
    <w:rsid w:val="009A2307"/>
    <w:rsid w:val="009A288A"/>
    <w:rsid w:val="009A3917"/>
    <w:rsid w:val="009A4096"/>
    <w:rsid w:val="009A455C"/>
    <w:rsid w:val="009A475C"/>
    <w:rsid w:val="009A5C6E"/>
    <w:rsid w:val="009A7C75"/>
    <w:rsid w:val="009A7FD4"/>
    <w:rsid w:val="009B03F4"/>
    <w:rsid w:val="009B0F03"/>
    <w:rsid w:val="009B1365"/>
    <w:rsid w:val="009B1F53"/>
    <w:rsid w:val="009B4144"/>
    <w:rsid w:val="009C18FF"/>
    <w:rsid w:val="009C336B"/>
    <w:rsid w:val="009C483F"/>
    <w:rsid w:val="009C677D"/>
    <w:rsid w:val="009C700B"/>
    <w:rsid w:val="009C73FD"/>
    <w:rsid w:val="009C7699"/>
    <w:rsid w:val="009D0CF7"/>
    <w:rsid w:val="009D1E3C"/>
    <w:rsid w:val="009D1EA2"/>
    <w:rsid w:val="009D1FEF"/>
    <w:rsid w:val="009D3F19"/>
    <w:rsid w:val="009D5A45"/>
    <w:rsid w:val="009D64F1"/>
    <w:rsid w:val="009D6B0A"/>
    <w:rsid w:val="009E09DF"/>
    <w:rsid w:val="009E0D42"/>
    <w:rsid w:val="009E4E2D"/>
    <w:rsid w:val="009E5FC1"/>
    <w:rsid w:val="009E6FA3"/>
    <w:rsid w:val="009F0855"/>
    <w:rsid w:val="009F0B19"/>
    <w:rsid w:val="009F19FB"/>
    <w:rsid w:val="009F1FC6"/>
    <w:rsid w:val="009F2A5F"/>
    <w:rsid w:val="009F31FA"/>
    <w:rsid w:val="009F3D86"/>
    <w:rsid w:val="009F4193"/>
    <w:rsid w:val="009F4F8D"/>
    <w:rsid w:val="009F502E"/>
    <w:rsid w:val="00A00F49"/>
    <w:rsid w:val="00A04D21"/>
    <w:rsid w:val="00A053C8"/>
    <w:rsid w:val="00A0739F"/>
    <w:rsid w:val="00A07572"/>
    <w:rsid w:val="00A07862"/>
    <w:rsid w:val="00A07E9F"/>
    <w:rsid w:val="00A103B9"/>
    <w:rsid w:val="00A1095F"/>
    <w:rsid w:val="00A11092"/>
    <w:rsid w:val="00A12725"/>
    <w:rsid w:val="00A12D95"/>
    <w:rsid w:val="00A15959"/>
    <w:rsid w:val="00A17563"/>
    <w:rsid w:val="00A2083B"/>
    <w:rsid w:val="00A21DE2"/>
    <w:rsid w:val="00A2205F"/>
    <w:rsid w:val="00A22970"/>
    <w:rsid w:val="00A23250"/>
    <w:rsid w:val="00A23ACE"/>
    <w:rsid w:val="00A2471D"/>
    <w:rsid w:val="00A305B5"/>
    <w:rsid w:val="00A30668"/>
    <w:rsid w:val="00A30959"/>
    <w:rsid w:val="00A317D6"/>
    <w:rsid w:val="00A321A1"/>
    <w:rsid w:val="00A32905"/>
    <w:rsid w:val="00A33DED"/>
    <w:rsid w:val="00A3510B"/>
    <w:rsid w:val="00A35A5F"/>
    <w:rsid w:val="00A3690D"/>
    <w:rsid w:val="00A36B28"/>
    <w:rsid w:val="00A374A6"/>
    <w:rsid w:val="00A37A19"/>
    <w:rsid w:val="00A40577"/>
    <w:rsid w:val="00A41511"/>
    <w:rsid w:val="00A41729"/>
    <w:rsid w:val="00A41C6D"/>
    <w:rsid w:val="00A42690"/>
    <w:rsid w:val="00A43819"/>
    <w:rsid w:val="00A4412C"/>
    <w:rsid w:val="00A464D4"/>
    <w:rsid w:val="00A51173"/>
    <w:rsid w:val="00A519A6"/>
    <w:rsid w:val="00A53CCF"/>
    <w:rsid w:val="00A53EF3"/>
    <w:rsid w:val="00A54D35"/>
    <w:rsid w:val="00A568B4"/>
    <w:rsid w:val="00A57D9C"/>
    <w:rsid w:val="00A6074C"/>
    <w:rsid w:val="00A60D86"/>
    <w:rsid w:val="00A61045"/>
    <w:rsid w:val="00A636C0"/>
    <w:rsid w:val="00A63909"/>
    <w:rsid w:val="00A63B4F"/>
    <w:rsid w:val="00A6496D"/>
    <w:rsid w:val="00A70083"/>
    <w:rsid w:val="00A71C05"/>
    <w:rsid w:val="00A728B5"/>
    <w:rsid w:val="00A7476C"/>
    <w:rsid w:val="00A748C9"/>
    <w:rsid w:val="00A75A48"/>
    <w:rsid w:val="00A761F0"/>
    <w:rsid w:val="00A778A3"/>
    <w:rsid w:val="00A77EA3"/>
    <w:rsid w:val="00A81818"/>
    <w:rsid w:val="00A81E62"/>
    <w:rsid w:val="00A8380A"/>
    <w:rsid w:val="00A83B40"/>
    <w:rsid w:val="00A8452A"/>
    <w:rsid w:val="00A84B2F"/>
    <w:rsid w:val="00A85CF1"/>
    <w:rsid w:val="00A86485"/>
    <w:rsid w:val="00A908F6"/>
    <w:rsid w:val="00A91FE7"/>
    <w:rsid w:val="00A92608"/>
    <w:rsid w:val="00A92698"/>
    <w:rsid w:val="00A9319C"/>
    <w:rsid w:val="00A941AA"/>
    <w:rsid w:val="00A96F96"/>
    <w:rsid w:val="00AA2AC6"/>
    <w:rsid w:val="00AA39DE"/>
    <w:rsid w:val="00AA3B04"/>
    <w:rsid w:val="00AA53B4"/>
    <w:rsid w:val="00AA63A2"/>
    <w:rsid w:val="00AA73EE"/>
    <w:rsid w:val="00AA7825"/>
    <w:rsid w:val="00AB1912"/>
    <w:rsid w:val="00AB2A33"/>
    <w:rsid w:val="00AB7FA5"/>
    <w:rsid w:val="00AC0381"/>
    <w:rsid w:val="00AC4403"/>
    <w:rsid w:val="00AC4D26"/>
    <w:rsid w:val="00AC6906"/>
    <w:rsid w:val="00AD0BB2"/>
    <w:rsid w:val="00AD182E"/>
    <w:rsid w:val="00AD1B3C"/>
    <w:rsid w:val="00AD1FEE"/>
    <w:rsid w:val="00AD26C0"/>
    <w:rsid w:val="00AD3D7F"/>
    <w:rsid w:val="00AD49E0"/>
    <w:rsid w:val="00AD4FAF"/>
    <w:rsid w:val="00AD5C43"/>
    <w:rsid w:val="00AD7650"/>
    <w:rsid w:val="00AE41AA"/>
    <w:rsid w:val="00AE4623"/>
    <w:rsid w:val="00AE7147"/>
    <w:rsid w:val="00AE72E4"/>
    <w:rsid w:val="00AE7C40"/>
    <w:rsid w:val="00AE7EEA"/>
    <w:rsid w:val="00AF2B52"/>
    <w:rsid w:val="00AF37F1"/>
    <w:rsid w:val="00AF41CC"/>
    <w:rsid w:val="00AF45D1"/>
    <w:rsid w:val="00AF4806"/>
    <w:rsid w:val="00AF4EEE"/>
    <w:rsid w:val="00AF5588"/>
    <w:rsid w:val="00AF5A24"/>
    <w:rsid w:val="00AF6AA5"/>
    <w:rsid w:val="00AF776A"/>
    <w:rsid w:val="00AF7AA1"/>
    <w:rsid w:val="00B003B1"/>
    <w:rsid w:val="00B0164E"/>
    <w:rsid w:val="00B01832"/>
    <w:rsid w:val="00B01987"/>
    <w:rsid w:val="00B01B19"/>
    <w:rsid w:val="00B01D31"/>
    <w:rsid w:val="00B026CF"/>
    <w:rsid w:val="00B02BED"/>
    <w:rsid w:val="00B04ECA"/>
    <w:rsid w:val="00B06967"/>
    <w:rsid w:val="00B07CB2"/>
    <w:rsid w:val="00B10AC3"/>
    <w:rsid w:val="00B10D6B"/>
    <w:rsid w:val="00B1524D"/>
    <w:rsid w:val="00B15BBC"/>
    <w:rsid w:val="00B165B4"/>
    <w:rsid w:val="00B22DF8"/>
    <w:rsid w:val="00B237B3"/>
    <w:rsid w:val="00B24569"/>
    <w:rsid w:val="00B246B2"/>
    <w:rsid w:val="00B24A68"/>
    <w:rsid w:val="00B25033"/>
    <w:rsid w:val="00B2740D"/>
    <w:rsid w:val="00B313AE"/>
    <w:rsid w:val="00B330B1"/>
    <w:rsid w:val="00B33F0D"/>
    <w:rsid w:val="00B35A43"/>
    <w:rsid w:val="00B36212"/>
    <w:rsid w:val="00B37283"/>
    <w:rsid w:val="00B421EE"/>
    <w:rsid w:val="00B43640"/>
    <w:rsid w:val="00B44239"/>
    <w:rsid w:val="00B449BF"/>
    <w:rsid w:val="00B44AA6"/>
    <w:rsid w:val="00B477F9"/>
    <w:rsid w:val="00B47EF8"/>
    <w:rsid w:val="00B5183D"/>
    <w:rsid w:val="00B5359B"/>
    <w:rsid w:val="00B53B24"/>
    <w:rsid w:val="00B53C60"/>
    <w:rsid w:val="00B5457A"/>
    <w:rsid w:val="00B54741"/>
    <w:rsid w:val="00B54CCC"/>
    <w:rsid w:val="00B54F18"/>
    <w:rsid w:val="00B54F6A"/>
    <w:rsid w:val="00B55B7E"/>
    <w:rsid w:val="00B57F30"/>
    <w:rsid w:val="00B603DA"/>
    <w:rsid w:val="00B61A23"/>
    <w:rsid w:val="00B61B94"/>
    <w:rsid w:val="00B64F34"/>
    <w:rsid w:val="00B6797B"/>
    <w:rsid w:val="00B70F20"/>
    <w:rsid w:val="00B70F88"/>
    <w:rsid w:val="00B7143B"/>
    <w:rsid w:val="00B73621"/>
    <w:rsid w:val="00B74F1B"/>
    <w:rsid w:val="00B7610D"/>
    <w:rsid w:val="00B77265"/>
    <w:rsid w:val="00B81E2B"/>
    <w:rsid w:val="00B84E97"/>
    <w:rsid w:val="00B90784"/>
    <w:rsid w:val="00B9083C"/>
    <w:rsid w:val="00B93C01"/>
    <w:rsid w:val="00B93E9A"/>
    <w:rsid w:val="00B94113"/>
    <w:rsid w:val="00B94FDF"/>
    <w:rsid w:val="00B9580C"/>
    <w:rsid w:val="00BA27FB"/>
    <w:rsid w:val="00BA3AD3"/>
    <w:rsid w:val="00BA3AF7"/>
    <w:rsid w:val="00BA4221"/>
    <w:rsid w:val="00BA5CA9"/>
    <w:rsid w:val="00BA7095"/>
    <w:rsid w:val="00BB1DAF"/>
    <w:rsid w:val="00BB21AD"/>
    <w:rsid w:val="00BB38D3"/>
    <w:rsid w:val="00BB5F23"/>
    <w:rsid w:val="00BB7A4F"/>
    <w:rsid w:val="00BC0DB6"/>
    <w:rsid w:val="00BC0F0D"/>
    <w:rsid w:val="00BC48DA"/>
    <w:rsid w:val="00BC6F2C"/>
    <w:rsid w:val="00BC7D25"/>
    <w:rsid w:val="00BD0DA2"/>
    <w:rsid w:val="00BD171F"/>
    <w:rsid w:val="00BD392E"/>
    <w:rsid w:val="00BD4213"/>
    <w:rsid w:val="00BD5129"/>
    <w:rsid w:val="00BD540A"/>
    <w:rsid w:val="00BD5FE0"/>
    <w:rsid w:val="00BD7840"/>
    <w:rsid w:val="00BE0178"/>
    <w:rsid w:val="00BE2600"/>
    <w:rsid w:val="00BE4618"/>
    <w:rsid w:val="00BE47FB"/>
    <w:rsid w:val="00BE5FC4"/>
    <w:rsid w:val="00BE6EE3"/>
    <w:rsid w:val="00BE7EDE"/>
    <w:rsid w:val="00BF1FDD"/>
    <w:rsid w:val="00BF20D1"/>
    <w:rsid w:val="00BF325E"/>
    <w:rsid w:val="00BF51B2"/>
    <w:rsid w:val="00BF53BF"/>
    <w:rsid w:val="00BF5C16"/>
    <w:rsid w:val="00BF5DBA"/>
    <w:rsid w:val="00BF74F5"/>
    <w:rsid w:val="00BF76DE"/>
    <w:rsid w:val="00C0019E"/>
    <w:rsid w:val="00C01B85"/>
    <w:rsid w:val="00C02F83"/>
    <w:rsid w:val="00C064AC"/>
    <w:rsid w:val="00C11128"/>
    <w:rsid w:val="00C11E36"/>
    <w:rsid w:val="00C11F2D"/>
    <w:rsid w:val="00C1333D"/>
    <w:rsid w:val="00C139ED"/>
    <w:rsid w:val="00C13DF1"/>
    <w:rsid w:val="00C145DA"/>
    <w:rsid w:val="00C166D3"/>
    <w:rsid w:val="00C17954"/>
    <w:rsid w:val="00C23C2A"/>
    <w:rsid w:val="00C24E5A"/>
    <w:rsid w:val="00C34432"/>
    <w:rsid w:val="00C345FC"/>
    <w:rsid w:val="00C34E7B"/>
    <w:rsid w:val="00C35FA1"/>
    <w:rsid w:val="00C43418"/>
    <w:rsid w:val="00C4557F"/>
    <w:rsid w:val="00C45F15"/>
    <w:rsid w:val="00C51144"/>
    <w:rsid w:val="00C529CB"/>
    <w:rsid w:val="00C535A0"/>
    <w:rsid w:val="00C542B7"/>
    <w:rsid w:val="00C5481E"/>
    <w:rsid w:val="00C5569F"/>
    <w:rsid w:val="00C62CDD"/>
    <w:rsid w:val="00C6628C"/>
    <w:rsid w:val="00C66C1C"/>
    <w:rsid w:val="00C71467"/>
    <w:rsid w:val="00C71A16"/>
    <w:rsid w:val="00C7270F"/>
    <w:rsid w:val="00C73E9E"/>
    <w:rsid w:val="00C73FEF"/>
    <w:rsid w:val="00C74668"/>
    <w:rsid w:val="00C7725D"/>
    <w:rsid w:val="00C7742B"/>
    <w:rsid w:val="00C77451"/>
    <w:rsid w:val="00C77A0D"/>
    <w:rsid w:val="00C80789"/>
    <w:rsid w:val="00C81E2D"/>
    <w:rsid w:val="00C81FDD"/>
    <w:rsid w:val="00C82E99"/>
    <w:rsid w:val="00C84489"/>
    <w:rsid w:val="00C85D71"/>
    <w:rsid w:val="00C90405"/>
    <w:rsid w:val="00C90A1F"/>
    <w:rsid w:val="00C90BC4"/>
    <w:rsid w:val="00C9432C"/>
    <w:rsid w:val="00C971AC"/>
    <w:rsid w:val="00C97431"/>
    <w:rsid w:val="00C97653"/>
    <w:rsid w:val="00CA3754"/>
    <w:rsid w:val="00CB251D"/>
    <w:rsid w:val="00CB3170"/>
    <w:rsid w:val="00CB3FA3"/>
    <w:rsid w:val="00CB6C2E"/>
    <w:rsid w:val="00CB7C15"/>
    <w:rsid w:val="00CC2759"/>
    <w:rsid w:val="00CC5DF3"/>
    <w:rsid w:val="00CC6670"/>
    <w:rsid w:val="00CC6CE4"/>
    <w:rsid w:val="00CC6D03"/>
    <w:rsid w:val="00CD037F"/>
    <w:rsid w:val="00CD2C99"/>
    <w:rsid w:val="00CD70D1"/>
    <w:rsid w:val="00CE095B"/>
    <w:rsid w:val="00CE3E8D"/>
    <w:rsid w:val="00CE49AA"/>
    <w:rsid w:val="00CE4D9A"/>
    <w:rsid w:val="00CE5927"/>
    <w:rsid w:val="00CE717B"/>
    <w:rsid w:val="00CE76F7"/>
    <w:rsid w:val="00CF0E84"/>
    <w:rsid w:val="00CF1BB4"/>
    <w:rsid w:val="00CF1BF6"/>
    <w:rsid w:val="00CF288C"/>
    <w:rsid w:val="00CF34D1"/>
    <w:rsid w:val="00CF46AB"/>
    <w:rsid w:val="00CF70B7"/>
    <w:rsid w:val="00D0077E"/>
    <w:rsid w:val="00D014AF"/>
    <w:rsid w:val="00D048C0"/>
    <w:rsid w:val="00D059AF"/>
    <w:rsid w:val="00D069A0"/>
    <w:rsid w:val="00D07D02"/>
    <w:rsid w:val="00D10B1D"/>
    <w:rsid w:val="00D110EB"/>
    <w:rsid w:val="00D131C3"/>
    <w:rsid w:val="00D142EF"/>
    <w:rsid w:val="00D15A75"/>
    <w:rsid w:val="00D16E4E"/>
    <w:rsid w:val="00D17748"/>
    <w:rsid w:val="00D2043B"/>
    <w:rsid w:val="00D20FED"/>
    <w:rsid w:val="00D21348"/>
    <w:rsid w:val="00D23C24"/>
    <w:rsid w:val="00D23D7A"/>
    <w:rsid w:val="00D244E8"/>
    <w:rsid w:val="00D2700F"/>
    <w:rsid w:val="00D301E8"/>
    <w:rsid w:val="00D30B42"/>
    <w:rsid w:val="00D31257"/>
    <w:rsid w:val="00D31FD1"/>
    <w:rsid w:val="00D32986"/>
    <w:rsid w:val="00D338BB"/>
    <w:rsid w:val="00D34CB8"/>
    <w:rsid w:val="00D35314"/>
    <w:rsid w:val="00D35A91"/>
    <w:rsid w:val="00D403D4"/>
    <w:rsid w:val="00D40421"/>
    <w:rsid w:val="00D4066A"/>
    <w:rsid w:val="00D41D4E"/>
    <w:rsid w:val="00D41E62"/>
    <w:rsid w:val="00D44124"/>
    <w:rsid w:val="00D449A5"/>
    <w:rsid w:val="00D47F0F"/>
    <w:rsid w:val="00D52D8D"/>
    <w:rsid w:val="00D53430"/>
    <w:rsid w:val="00D54CF6"/>
    <w:rsid w:val="00D5507F"/>
    <w:rsid w:val="00D5779D"/>
    <w:rsid w:val="00D60186"/>
    <w:rsid w:val="00D61CEC"/>
    <w:rsid w:val="00D62242"/>
    <w:rsid w:val="00D64591"/>
    <w:rsid w:val="00D66791"/>
    <w:rsid w:val="00D677E6"/>
    <w:rsid w:val="00D72648"/>
    <w:rsid w:val="00D73B30"/>
    <w:rsid w:val="00D80366"/>
    <w:rsid w:val="00D80C9E"/>
    <w:rsid w:val="00D811D3"/>
    <w:rsid w:val="00D81EDA"/>
    <w:rsid w:val="00D81F35"/>
    <w:rsid w:val="00D839A2"/>
    <w:rsid w:val="00D84D8C"/>
    <w:rsid w:val="00D84FA1"/>
    <w:rsid w:val="00D856D2"/>
    <w:rsid w:val="00D86657"/>
    <w:rsid w:val="00D867A4"/>
    <w:rsid w:val="00D86840"/>
    <w:rsid w:val="00D90472"/>
    <w:rsid w:val="00D92A19"/>
    <w:rsid w:val="00D92DCB"/>
    <w:rsid w:val="00D935A3"/>
    <w:rsid w:val="00D97BC6"/>
    <w:rsid w:val="00DA10BC"/>
    <w:rsid w:val="00DA113C"/>
    <w:rsid w:val="00DA1A69"/>
    <w:rsid w:val="00DA376D"/>
    <w:rsid w:val="00DA3F72"/>
    <w:rsid w:val="00DA594A"/>
    <w:rsid w:val="00DA6694"/>
    <w:rsid w:val="00DA7664"/>
    <w:rsid w:val="00DB0561"/>
    <w:rsid w:val="00DB0892"/>
    <w:rsid w:val="00DB1A0D"/>
    <w:rsid w:val="00DB2D48"/>
    <w:rsid w:val="00DB401F"/>
    <w:rsid w:val="00DB4240"/>
    <w:rsid w:val="00DB4804"/>
    <w:rsid w:val="00DB6A09"/>
    <w:rsid w:val="00DB6F5D"/>
    <w:rsid w:val="00DB7F03"/>
    <w:rsid w:val="00DC2572"/>
    <w:rsid w:val="00DC2BCD"/>
    <w:rsid w:val="00DC5580"/>
    <w:rsid w:val="00DC574C"/>
    <w:rsid w:val="00DD065D"/>
    <w:rsid w:val="00DD0F88"/>
    <w:rsid w:val="00DD185A"/>
    <w:rsid w:val="00DD1DC7"/>
    <w:rsid w:val="00DD26B5"/>
    <w:rsid w:val="00DD58F8"/>
    <w:rsid w:val="00DD5D83"/>
    <w:rsid w:val="00DD5E15"/>
    <w:rsid w:val="00DD6607"/>
    <w:rsid w:val="00DD7882"/>
    <w:rsid w:val="00DD7AB4"/>
    <w:rsid w:val="00DE3650"/>
    <w:rsid w:val="00DE3A34"/>
    <w:rsid w:val="00DE3AD5"/>
    <w:rsid w:val="00DE5A7E"/>
    <w:rsid w:val="00DE6102"/>
    <w:rsid w:val="00DE6817"/>
    <w:rsid w:val="00DE774E"/>
    <w:rsid w:val="00DF0607"/>
    <w:rsid w:val="00DF0937"/>
    <w:rsid w:val="00DF2046"/>
    <w:rsid w:val="00DF355F"/>
    <w:rsid w:val="00DF35C7"/>
    <w:rsid w:val="00DF44AC"/>
    <w:rsid w:val="00DF4A08"/>
    <w:rsid w:val="00DF733C"/>
    <w:rsid w:val="00E002CA"/>
    <w:rsid w:val="00E00984"/>
    <w:rsid w:val="00E00B54"/>
    <w:rsid w:val="00E01CAF"/>
    <w:rsid w:val="00E02A6E"/>
    <w:rsid w:val="00E06FBC"/>
    <w:rsid w:val="00E11345"/>
    <w:rsid w:val="00E11D41"/>
    <w:rsid w:val="00E12540"/>
    <w:rsid w:val="00E1456F"/>
    <w:rsid w:val="00E15D7B"/>
    <w:rsid w:val="00E17A5B"/>
    <w:rsid w:val="00E2041A"/>
    <w:rsid w:val="00E229FA"/>
    <w:rsid w:val="00E25088"/>
    <w:rsid w:val="00E25C57"/>
    <w:rsid w:val="00E26F1E"/>
    <w:rsid w:val="00E27315"/>
    <w:rsid w:val="00E2777A"/>
    <w:rsid w:val="00E27AC5"/>
    <w:rsid w:val="00E3125C"/>
    <w:rsid w:val="00E31C6F"/>
    <w:rsid w:val="00E334AE"/>
    <w:rsid w:val="00E35581"/>
    <w:rsid w:val="00E35FFE"/>
    <w:rsid w:val="00E3644D"/>
    <w:rsid w:val="00E368FF"/>
    <w:rsid w:val="00E40B72"/>
    <w:rsid w:val="00E40BEE"/>
    <w:rsid w:val="00E41876"/>
    <w:rsid w:val="00E41AA6"/>
    <w:rsid w:val="00E43145"/>
    <w:rsid w:val="00E43550"/>
    <w:rsid w:val="00E44AA8"/>
    <w:rsid w:val="00E453F3"/>
    <w:rsid w:val="00E45AC8"/>
    <w:rsid w:val="00E46DCB"/>
    <w:rsid w:val="00E516EC"/>
    <w:rsid w:val="00E5186B"/>
    <w:rsid w:val="00E5389F"/>
    <w:rsid w:val="00E54111"/>
    <w:rsid w:val="00E56272"/>
    <w:rsid w:val="00E56A73"/>
    <w:rsid w:val="00E572F5"/>
    <w:rsid w:val="00E6127F"/>
    <w:rsid w:val="00E61805"/>
    <w:rsid w:val="00E62494"/>
    <w:rsid w:val="00E63D84"/>
    <w:rsid w:val="00E64A7D"/>
    <w:rsid w:val="00E6579A"/>
    <w:rsid w:val="00E659BB"/>
    <w:rsid w:val="00E71070"/>
    <w:rsid w:val="00E7130A"/>
    <w:rsid w:val="00E71456"/>
    <w:rsid w:val="00E739F9"/>
    <w:rsid w:val="00E7567D"/>
    <w:rsid w:val="00E779D5"/>
    <w:rsid w:val="00E80FB8"/>
    <w:rsid w:val="00E816CA"/>
    <w:rsid w:val="00E818F3"/>
    <w:rsid w:val="00E81AA8"/>
    <w:rsid w:val="00E83181"/>
    <w:rsid w:val="00E85567"/>
    <w:rsid w:val="00E87F7B"/>
    <w:rsid w:val="00E905F9"/>
    <w:rsid w:val="00E91351"/>
    <w:rsid w:val="00E913D2"/>
    <w:rsid w:val="00E9451C"/>
    <w:rsid w:val="00E96064"/>
    <w:rsid w:val="00E96732"/>
    <w:rsid w:val="00E97AC0"/>
    <w:rsid w:val="00EA0A33"/>
    <w:rsid w:val="00EA2148"/>
    <w:rsid w:val="00EA2A3A"/>
    <w:rsid w:val="00EA3ED5"/>
    <w:rsid w:val="00EA455B"/>
    <w:rsid w:val="00EA471A"/>
    <w:rsid w:val="00EA56A7"/>
    <w:rsid w:val="00EA6FDD"/>
    <w:rsid w:val="00EB1F49"/>
    <w:rsid w:val="00EB3666"/>
    <w:rsid w:val="00EB4A01"/>
    <w:rsid w:val="00EB4F74"/>
    <w:rsid w:val="00EB5718"/>
    <w:rsid w:val="00EB7B19"/>
    <w:rsid w:val="00EC2266"/>
    <w:rsid w:val="00EC22F0"/>
    <w:rsid w:val="00EC2F2D"/>
    <w:rsid w:val="00EC3A9D"/>
    <w:rsid w:val="00EC44E2"/>
    <w:rsid w:val="00EC45BD"/>
    <w:rsid w:val="00EC48FC"/>
    <w:rsid w:val="00ED026F"/>
    <w:rsid w:val="00ED0A99"/>
    <w:rsid w:val="00ED32BA"/>
    <w:rsid w:val="00ED52D6"/>
    <w:rsid w:val="00ED53F1"/>
    <w:rsid w:val="00ED5412"/>
    <w:rsid w:val="00ED64BE"/>
    <w:rsid w:val="00ED660B"/>
    <w:rsid w:val="00EE02A9"/>
    <w:rsid w:val="00EE16C0"/>
    <w:rsid w:val="00EE1927"/>
    <w:rsid w:val="00EE216B"/>
    <w:rsid w:val="00EE4D40"/>
    <w:rsid w:val="00EE630B"/>
    <w:rsid w:val="00EF2DC8"/>
    <w:rsid w:val="00EF3907"/>
    <w:rsid w:val="00EF5C88"/>
    <w:rsid w:val="00EF7174"/>
    <w:rsid w:val="00EF73D8"/>
    <w:rsid w:val="00F022F7"/>
    <w:rsid w:val="00F04E42"/>
    <w:rsid w:val="00F055AA"/>
    <w:rsid w:val="00F11FD7"/>
    <w:rsid w:val="00F1214F"/>
    <w:rsid w:val="00F13169"/>
    <w:rsid w:val="00F1363D"/>
    <w:rsid w:val="00F136E7"/>
    <w:rsid w:val="00F21414"/>
    <w:rsid w:val="00F21FC7"/>
    <w:rsid w:val="00F222AC"/>
    <w:rsid w:val="00F22C02"/>
    <w:rsid w:val="00F22F36"/>
    <w:rsid w:val="00F23E4F"/>
    <w:rsid w:val="00F25274"/>
    <w:rsid w:val="00F258CB"/>
    <w:rsid w:val="00F25D80"/>
    <w:rsid w:val="00F26782"/>
    <w:rsid w:val="00F2740C"/>
    <w:rsid w:val="00F33BE2"/>
    <w:rsid w:val="00F34D06"/>
    <w:rsid w:val="00F3549E"/>
    <w:rsid w:val="00F40302"/>
    <w:rsid w:val="00F41F57"/>
    <w:rsid w:val="00F441BD"/>
    <w:rsid w:val="00F44FA0"/>
    <w:rsid w:val="00F45296"/>
    <w:rsid w:val="00F46F62"/>
    <w:rsid w:val="00F47BD5"/>
    <w:rsid w:val="00F512F2"/>
    <w:rsid w:val="00F51E0B"/>
    <w:rsid w:val="00F536C0"/>
    <w:rsid w:val="00F56797"/>
    <w:rsid w:val="00F6065A"/>
    <w:rsid w:val="00F62956"/>
    <w:rsid w:val="00F655F4"/>
    <w:rsid w:val="00F656A8"/>
    <w:rsid w:val="00F6661E"/>
    <w:rsid w:val="00F6674A"/>
    <w:rsid w:val="00F66764"/>
    <w:rsid w:val="00F67F3B"/>
    <w:rsid w:val="00F704D4"/>
    <w:rsid w:val="00F70B90"/>
    <w:rsid w:val="00F70C5C"/>
    <w:rsid w:val="00F71101"/>
    <w:rsid w:val="00F71EBC"/>
    <w:rsid w:val="00F72339"/>
    <w:rsid w:val="00F73010"/>
    <w:rsid w:val="00F737B1"/>
    <w:rsid w:val="00F769AB"/>
    <w:rsid w:val="00F817BC"/>
    <w:rsid w:val="00F83432"/>
    <w:rsid w:val="00F86C60"/>
    <w:rsid w:val="00F873B1"/>
    <w:rsid w:val="00F90B46"/>
    <w:rsid w:val="00F90C42"/>
    <w:rsid w:val="00F917E6"/>
    <w:rsid w:val="00F91A64"/>
    <w:rsid w:val="00F91DFC"/>
    <w:rsid w:val="00F925B6"/>
    <w:rsid w:val="00F93459"/>
    <w:rsid w:val="00F94606"/>
    <w:rsid w:val="00F97554"/>
    <w:rsid w:val="00FA0698"/>
    <w:rsid w:val="00FA2101"/>
    <w:rsid w:val="00FA27FD"/>
    <w:rsid w:val="00FA5439"/>
    <w:rsid w:val="00FB0A53"/>
    <w:rsid w:val="00FB1928"/>
    <w:rsid w:val="00FB2115"/>
    <w:rsid w:val="00FB6871"/>
    <w:rsid w:val="00FB6C60"/>
    <w:rsid w:val="00FB6D7B"/>
    <w:rsid w:val="00FC01E3"/>
    <w:rsid w:val="00FC1783"/>
    <w:rsid w:val="00FC29F2"/>
    <w:rsid w:val="00FC347D"/>
    <w:rsid w:val="00FC5A44"/>
    <w:rsid w:val="00FC6EEA"/>
    <w:rsid w:val="00FC6FE0"/>
    <w:rsid w:val="00FC7108"/>
    <w:rsid w:val="00FD0EE1"/>
    <w:rsid w:val="00FD1EDF"/>
    <w:rsid w:val="00FD675C"/>
    <w:rsid w:val="00FD67C2"/>
    <w:rsid w:val="00FD6878"/>
    <w:rsid w:val="00FD7378"/>
    <w:rsid w:val="00FE14C5"/>
    <w:rsid w:val="00FE5869"/>
    <w:rsid w:val="00FE6311"/>
    <w:rsid w:val="00FF3005"/>
    <w:rsid w:val="00FF316C"/>
    <w:rsid w:val="00FF3BE5"/>
    <w:rsid w:val="00FF4071"/>
    <w:rsid w:val="00FF5205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F03"/>
  </w:style>
  <w:style w:type="paragraph" w:styleId="3">
    <w:name w:val="heading 3"/>
    <w:basedOn w:val="a"/>
    <w:link w:val="30"/>
    <w:uiPriority w:val="9"/>
    <w:qFormat/>
    <w:rsid w:val="007705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77053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05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7053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ff5">
    <w:name w:val="ff5"/>
    <w:basedOn w:val="a0"/>
    <w:rsid w:val="00770536"/>
  </w:style>
  <w:style w:type="character" w:customStyle="1" w:styleId="ls5">
    <w:name w:val="ls5"/>
    <w:basedOn w:val="a0"/>
    <w:rsid w:val="00770536"/>
  </w:style>
  <w:style w:type="character" w:customStyle="1" w:styleId="ff4">
    <w:name w:val="ff4"/>
    <w:basedOn w:val="a0"/>
    <w:rsid w:val="00770536"/>
  </w:style>
  <w:style w:type="character" w:customStyle="1" w:styleId="ls0">
    <w:name w:val="ls0"/>
    <w:basedOn w:val="a0"/>
    <w:rsid w:val="00770536"/>
  </w:style>
  <w:style w:type="character" w:customStyle="1" w:styleId="ff1">
    <w:name w:val="ff1"/>
    <w:basedOn w:val="a0"/>
    <w:rsid w:val="00770536"/>
  </w:style>
  <w:style w:type="character" w:customStyle="1" w:styleId="ff6">
    <w:name w:val="ff6"/>
    <w:basedOn w:val="a0"/>
    <w:rsid w:val="00770536"/>
  </w:style>
  <w:style w:type="character" w:customStyle="1" w:styleId="ls4">
    <w:name w:val="ls4"/>
    <w:basedOn w:val="a0"/>
    <w:rsid w:val="00770536"/>
  </w:style>
  <w:style w:type="character" w:customStyle="1" w:styleId="ls6">
    <w:name w:val="ls6"/>
    <w:basedOn w:val="a0"/>
    <w:rsid w:val="00770536"/>
  </w:style>
  <w:style w:type="character" w:customStyle="1" w:styleId="b-share-form-button">
    <w:name w:val="b-share-form-button"/>
    <w:basedOn w:val="a0"/>
    <w:rsid w:val="00770536"/>
  </w:style>
  <w:style w:type="character" w:styleId="a3">
    <w:name w:val="Hyperlink"/>
    <w:basedOn w:val="a0"/>
    <w:uiPriority w:val="99"/>
    <w:semiHidden/>
    <w:unhideWhenUsed/>
    <w:rsid w:val="007705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7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ndata">
    <w:name w:val="tndata"/>
    <w:basedOn w:val="a0"/>
    <w:rsid w:val="00770536"/>
  </w:style>
  <w:style w:type="paragraph" w:customStyle="1" w:styleId="table">
    <w:name w:val="table"/>
    <w:basedOn w:val="a"/>
    <w:rsid w:val="0077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9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1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7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8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57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2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58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1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12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6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49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2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40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6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9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0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59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26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7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9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19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61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42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32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2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04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41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87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14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96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66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8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7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98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72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2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07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28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8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18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64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1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7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4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4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6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76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7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68100">
                                                  <w:marLeft w:val="0"/>
                                                  <w:marRight w:val="0"/>
                                                  <w:marTop w:val="8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3372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59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2390">
                  <w:marLeft w:val="0"/>
                  <w:marRight w:val="0"/>
                  <w:marTop w:val="343"/>
                  <w:marBottom w:val="3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3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1334</Words>
  <Characters>7610</Characters>
  <Application>Microsoft Office Word</Application>
  <DocSecurity>0</DocSecurity>
  <Lines>63</Lines>
  <Paragraphs>17</Paragraphs>
  <ScaleCrop>false</ScaleCrop>
  <Company>Microsoft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2021-05-24T02:01:00Z</dcterms:created>
  <dcterms:modified xsi:type="dcterms:W3CDTF">2021-05-24T02:17:00Z</dcterms:modified>
</cp:coreProperties>
</file>