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6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19"/>
        <w:gridCol w:w="7419"/>
      </w:tblGrid>
      <w:tr w:rsidR="00675CE5" w14:paraId="7FB0C0D7" w14:textId="77777777" w:rsidTr="00675CE5">
        <w:trPr>
          <w:trHeight w:val="7349"/>
        </w:trPr>
        <w:tc>
          <w:tcPr>
            <w:tcW w:w="72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BD288" w14:textId="77777777" w:rsidR="00675CE5" w:rsidRDefault="00675C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Вариант 1</w:t>
            </w:r>
          </w:p>
          <w:p w14:paraId="1FE87B82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Найдите значение выражения:</w:t>
            </w:r>
          </w:p>
          <w:p w14:paraId="34D6E45F" w14:textId="206FAB51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1) (-12,4+8,9)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29A9AAC3" wp14:editId="469A16F6">
                  <wp:extent cx="323850" cy="361950"/>
                  <wp:effectExtent l="0" t="0" r="0" b="0"/>
                  <wp:docPr id="6" name="Рисунок 6" descr="https://arhivurokov.ru/multiurok/html/2017/05/25/s_592702bd9ca64/632517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s://arhivurokov.ru/multiurok/html/2017/05/25/s_592702bd9ca64/632517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2)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6D08C6AA" wp14:editId="33DF85C3">
                  <wp:extent cx="1209675" cy="400050"/>
                  <wp:effectExtent l="0" t="0" r="9525" b="0"/>
                  <wp:docPr id="5" name="Рисунок 5" descr="https://arhivurokov.ru/multiurok/html/2017/05/25/s_592702bd9ca64/632517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https://arhivurokov.ru/multiurok/html/2017/05/25/s_592702bd9ca64/632517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3303E88E" w14:textId="4B6E2C04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В 6 А классе 36 учеников. Количество учеников 6 Б класса составляет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04BA6112" wp14:editId="4D04C7B4">
                  <wp:extent cx="180975" cy="361950"/>
                  <wp:effectExtent l="0" t="0" r="9525" b="0"/>
                  <wp:docPr id="4" name="Рисунок 4" descr="https://arhivurokov.ru/multiurok/html/2017/05/25/s_592702bd9ca64/632517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s://arhivurokov.ru/multiurok/html/2017/05/25/s_592702bd9ca64/632517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количества учеников 6 А класса и 80% количества учеников 6 В класса. Сколько человек учится в 6 Б классе и сколько – в 6 В?</w:t>
            </w:r>
          </w:p>
          <w:p w14:paraId="37FD5379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Отметьте на координатной плоскости точки А (-3; 1), В (0; -4) и М (2; -1). Проведите прямую АВ. Через точку М проведите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параллельную прямой АВ, и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перпендикулярную прямой АВ.</w:t>
            </w:r>
          </w:p>
          <w:p w14:paraId="0C78122A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первом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ящике было в 4 раза больше яблок, чем во втором. Когда из первого ящика взяли 10 кг яблок, а во второй положили еще 8 кг, то в обоих ящиках яблок стало поровну. Сколько килограммов яблок было в каждом ящике вначале?</w:t>
            </w:r>
          </w:p>
          <w:p w14:paraId="755D9A7D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Решите уравнение: 8х-3(2х+1)=2х+4.</w:t>
            </w:r>
          </w:p>
        </w:tc>
        <w:tc>
          <w:tcPr>
            <w:tcW w:w="7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CA752" w14:textId="77777777" w:rsidR="00675CE5" w:rsidRDefault="00675C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Вариант 2</w:t>
            </w:r>
          </w:p>
          <w:p w14:paraId="51ABBCA5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Найдите значение выражения:</w:t>
            </w:r>
          </w:p>
          <w:p w14:paraId="4470E733" w14:textId="354E5E35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1) (-0,76-0,44)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7D2AA602" wp14:editId="74066B46">
                  <wp:extent cx="333375" cy="361950"/>
                  <wp:effectExtent l="0" t="0" r="9525" b="0"/>
                  <wp:docPr id="3" name="Рисунок 3" descr="https://arhivurokov.ru/multiurok/html/2017/05/25/s_592702bd9ca64/632517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s://arhivurokov.ru/multiurok/html/2017/05/25/s_592702bd9ca64/632517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2)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682F9CF3" wp14:editId="6BF02086">
                  <wp:extent cx="1371600" cy="400050"/>
                  <wp:effectExtent l="0" t="0" r="0" b="0"/>
                  <wp:docPr id="2" name="Рисунок 2" descr="https://arhivurokov.ru/multiurok/html/2017/05/25/s_592702bd9ca64/632517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s://arhivurokov.ru/multiurok/html/2017/05/25/s_592702bd9ca64/632517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3A626087" w14:textId="5D08FAF1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В саду растет 50 яблонь. Количество груш, растущих в саду, составляет 32% количества яблонь и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05A50ACB" wp14:editId="23465A75">
                  <wp:extent cx="190500" cy="361950"/>
                  <wp:effectExtent l="0" t="0" r="0" b="0"/>
                  <wp:docPr id="1" name="Рисунок 1" descr="https://arhivurokov.ru/multiurok/html/2017/05/25/s_592702bd9ca64/632517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s://arhivurokov.ru/multiurok/html/2017/05/25/s_592702bd9ca64/632517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количества вишен, растущих в этом саду. Сколько груш и сколько вишен растет в саду?</w:t>
            </w:r>
          </w:p>
          <w:p w14:paraId="6B1DDC14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Отметьте на координатной плоскости точки М (3; -2), К (-1; -1) и С (0; 3). Проведите прямую МК. Через точку С проведите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параллельную прямой МК, и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перпендикулярную прямой МК.</w:t>
            </w:r>
          </w:p>
          <w:p w14:paraId="7390DE94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первом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вагоне электропоезда ехало в 3 раза больше пассажиров, чем во втором. Когда из первого вагона вышло 28 пассажиров, а из второго – 4 пассажира, то в обоих вагонах пассажиров стало поровну. Сколько пассажиров было в каждом вагоне вначале?</w:t>
            </w:r>
          </w:p>
          <w:p w14:paraId="17B7C296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Решите уравнение: 10х-2(4х-5)=2х+10.</w:t>
            </w:r>
          </w:p>
        </w:tc>
      </w:tr>
    </w:tbl>
    <w:p w14:paraId="4D55B69F" w14:textId="65DDC8A5" w:rsidR="00365ED5" w:rsidRDefault="00365ED5"/>
    <w:p w14:paraId="08673D6F" w14:textId="423BFE70" w:rsidR="00675CE5" w:rsidRPr="00675CE5" w:rsidRDefault="00675CE5">
      <w:pPr>
        <w:rPr>
          <w:b/>
          <w:bCs/>
          <w:color w:val="FF0000"/>
          <w:sz w:val="56"/>
          <w:szCs w:val="56"/>
        </w:rPr>
      </w:pPr>
      <w:r w:rsidRPr="00675CE5">
        <w:rPr>
          <w:b/>
          <w:bCs/>
          <w:color w:val="FF0000"/>
          <w:sz w:val="56"/>
          <w:szCs w:val="56"/>
        </w:rPr>
        <w:t xml:space="preserve">Выполнить задания </w:t>
      </w:r>
      <w:r w:rsidR="00E44929">
        <w:rPr>
          <w:b/>
          <w:bCs/>
          <w:color w:val="FF0000"/>
          <w:sz w:val="56"/>
          <w:szCs w:val="56"/>
          <w:u w:val="single"/>
        </w:rPr>
        <w:t>второго</w:t>
      </w:r>
      <w:bookmarkStart w:id="0" w:name="_GoBack"/>
      <w:bookmarkEnd w:id="0"/>
      <w:r w:rsidRPr="00675CE5">
        <w:rPr>
          <w:b/>
          <w:bCs/>
          <w:color w:val="FF0000"/>
          <w:sz w:val="56"/>
          <w:szCs w:val="56"/>
          <w:u w:val="single"/>
        </w:rPr>
        <w:t xml:space="preserve"> </w:t>
      </w:r>
      <w:r w:rsidRPr="00675CE5">
        <w:rPr>
          <w:b/>
          <w:bCs/>
          <w:color w:val="FF0000"/>
          <w:sz w:val="56"/>
          <w:szCs w:val="56"/>
        </w:rPr>
        <w:t>варианта!!!</w:t>
      </w:r>
    </w:p>
    <w:sectPr w:rsidR="00675CE5" w:rsidRPr="00675CE5" w:rsidSect="00675C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83"/>
    <w:rsid w:val="00365ED5"/>
    <w:rsid w:val="004A3283"/>
    <w:rsid w:val="00675CE5"/>
    <w:rsid w:val="00E4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9DD5"/>
  <w15:chartTrackingRefBased/>
  <w15:docId w15:val="{5E21FCCF-E61C-445F-8C17-97AE5450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Андрей</dc:creator>
  <cp:keywords/>
  <dc:description/>
  <cp:lastModifiedBy>Андрей Андрей</cp:lastModifiedBy>
  <cp:revision>4</cp:revision>
  <dcterms:created xsi:type="dcterms:W3CDTF">2021-05-21T12:49:00Z</dcterms:created>
  <dcterms:modified xsi:type="dcterms:W3CDTF">2021-05-24T12:32:00Z</dcterms:modified>
</cp:coreProperties>
</file>